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58EE" w14:textId="77777777" w:rsidR="00C63881" w:rsidRPr="009B7E32" w:rsidRDefault="00C60C70" w:rsidP="00FA6B13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MINISTERSTWO </w:t>
      </w:r>
      <w:r w:rsidR="00B16E6E">
        <w:rPr>
          <w:rFonts w:ascii="Arial" w:hAnsi="Arial" w:cs="Arial"/>
          <w:b/>
          <w:bCs/>
          <w:sz w:val="20"/>
          <w:szCs w:val="20"/>
        </w:rPr>
        <w:t>FUNDUSZY I POLITYKI REGIONALNEJ</w:t>
      </w:r>
    </w:p>
    <w:p w14:paraId="1D545856" w14:textId="77777777" w:rsidR="00C63881" w:rsidRDefault="00C63881" w:rsidP="00FA6B13">
      <w:pPr>
        <w:spacing w:after="120"/>
        <w:rPr>
          <w:rFonts w:ascii="Arial" w:hAnsi="Arial" w:cs="Arial"/>
          <w:sz w:val="20"/>
          <w:szCs w:val="20"/>
        </w:rPr>
      </w:pPr>
    </w:p>
    <w:p w14:paraId="47CDA5B9" w14:textId="77777777" w:rsidR="00C63881" w:rsidRDefault="00C63881" w:rsidP="00FA6B13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B7E32">
        <w:rPr>
          <w:rFonts w:ascii="Arial" w:hAnsi="Arial" w:cs="Arial"/>
          <w:b/>
          <w:sz w:val="20"/>
          <w:szCs w:val="20"/>
        </w:rPr>
        <w:t>UMOWA nr</w:t>
      </w:r>
      <w:r w:rsidR="00E33EBB">
        <w:rPr>
          <w:rFonts w:ascii="Arial" w:hAnsi="Arial" w:cs="Arial"/>
          <w:b/>
          <w:sz w:val="20"/>
          <w:szCs w:val="20"/>
        </w:rPr>
        <w:t xml:space="preserve"> </w:t>
      </w:r>
      <w:r w:rsidR="002E3544">
        <w:rPr>
          <w:rFonts w:ascii="Arial" w:hAnsi="Arial" w:cs="Arial"/>
          <w:b/>
          <w:sz w:val="20"/>
          <w:szCs w:val="20"/>
        </w:rPr>
        <w:t>………….</w:t>
      </w:r>
    </w:p>
    <w:p w14:paraId="375B72D0" w14:textId="77777777" w:rsidR="00AC381F" w:rsidRPr="009B7E32" w:rsidRDefault="00AC381F" w:rsidP="00FA6B13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4A506FC7" w14:textId="33BABD7C" w:rsidR="00C63881" w:rsidRPr="009B7E32" w:rsidRDefault="00C63881" w:rsidP="00FA6B13">
      <w:pPr>
        <w:spacing w:after="120"/>
        <w:rPr>
          <w:rFonts w:ascii="Arial" w:hAnsi="Arial" w:cs="Arial"/>
          <w:sz w:val="20"/>
          <w:szCs w:val="20"/>
        </w:rPr>
      </w:pPr>
      <w:r w:rsidRPr="009B7E32">
        <w:rPr>
          <w:rFonts w:ascii="Arial" w:hAnsi="Arial" w:cs="Arial"/>
          <w:sz w:val="20"/>
          <w:szCs w:val="20"/>
        </w:rPr>
        <w:t xml:space="preserve">zawarta w </w:t>
      </w:r>
      <w:r w:rsidR="00D81B2F" w:rsidRPr="009B7E32">
        <w:rPr>
          <w:rFonts w:ascii="Arial" w:hAnsi="Arial" w:cs="Arial"/>
          <w:sz w:val="20"/>
          <w:szCs w:val="20"/>
        </w:rPr>
        <w:t>Warszawie, w dniu</w:t>
      </w:r>
      <w:r w:rsidR="00E33EBB">
        <w:rPr>
          <w:rFonts w:ascii="Arial" w:hAnsi="Arial" w:cs="Arial"/>
          <w:sz w:val="20"/>
          <w:szCs w:val="20"/>
        </w:rPr>
        <w:t xml:space="preserve">                      </w:t>
      </w:r>
      <w:r w:rsidR="001349C9">
        <w:rPr>
          <w:rFonts w:ascii="Arial" w:hAnsi="Arial" w:cs="Arial"/>
          <w:sz w:val="20"/>
          <w:szCs w:val="20"/>
        </w:rPr>
        <w:t xml:space="preserve"> </w:t>
      </w:r>
      <w:r w:rsidR="00C2394A">
        <w:rPr>
          <w:rFonts w:ascii="Arial" w:hAnsi="Arial" w:cs="Arial"/>
          <w:sz w:val="20"/>
          <w:szCs w:val="20"/>
        </w:rPr>
        <w:t>202</w:t>
      </w:r>
      <w:r w:rsidR="008816F6">
        <w:rPr>
          <w:rFonts w:ascii="Arial" w:hAnsi="Arial" w:cs="Arial"/>
          <w:sz w:val="20"/>
          <w:szCs w:val="20"/>
        </w:rPr>
        <w:t>5</w:t>
      </w:r>
      <w:r w:rsidR="00C2394A" w:rsidRPr="009B7E32">
        <w:rPr>
          <w:rFonts w:ascii="Arial" w:hAnsi="Arial" w:cs="Arial"/>
          <w:sz w:val="20"/>
          <w:szCs w:val="20"/>
        </w:rPr>
        <w:t xml:space="preserve"> </w:t>
      </w:r>
      <w:r w:rsidRPr="009B7E32">
        <w:rPr>
          <w:rFonts w:ascii="Arial" w:hAnsi="Arial" w:cs="Arial"/>
          <w:sz w:val="20"/>
          <w:szCs w:val="20"/>
        </w:rPr>
        <w:t>r. pomiędzy:</w:t>
      </w:r>
    </w:p>
    <w:p w14:paraId="4D935880" w14:textId="26D9B161" w:rsidR="00D34846" w:rsidRPr="00566C7B" w:rsidRDefault="00C63881" w:rsidP="006D773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B7E32">
        <w:rPr>
          <w:rFonts w:ascii="Arial" w:hAnsi="Arial" w:cs="Arial"/>
          <w:b/>
          <w:bCs/>
          <w:sz w:val="20"/>
          <w:szCs w:val="20"/>
        </w:rPr>
        <w:t xml:space="preserve">Skarbem Państwa – </w:t>
      </w:r>
      <w:r w:rsidR="00741A09">
        <w:rPr>
          <w:rFonts w:ascii="Arial" w:hAnsi="Arial" w:cs="Arial"/>
          <w:b/>
          <w:bCs/>
          <w:sz w:val="20"/>
          <w:szCs w:val="20"/>
        </w:rPr>
        <w:t xml:space="preserve"> </w:t>
      </w:r>
      <w:r w:rsidR="006D773D" w:rsidRPr="006D773D">
        <w:rPr>
          <w:rFonts w:ascii="Arial" w:hAnsi="Arial" w:cs="Arial"/>
          <w:sz w:val="20"/>
          <w:szCs w:val="20"/>
        </w:rPr>
        <w:t xml:space="preserve">Ministrem Funduszy i Polityki Regionalnej z siedzibą w Warszawie (kod pocztowy: 00-926), przy ul. Wspólnej 2/4, zwanym dalej Ministrem, reprezentowanym przez Panią Magdalenę </w:t>
      </w:r>
      <w:proofErr w:type="spellStart"/>
      <w:r w:rsidR="006D773D" w:rsidRPr="006D773D">
        <w:rPr>
          <w:rFonts w:ascii="Arial" w:hAnsi="Arial" w:cs="Arial"/>
          <w:sz w:val="20"/>
          <w:szCs w:val="20"/>
        </w:rPr>
        <w:t>Iwaniecką-Łabędź</w:t>
      </w:r>
      <w:proofErr w:type="spellEnd"/>
      <w:r w:rsidR="006D773D" w:rsidRPr="006D773D">
        <w:rPr>
          <w:rFonts w:ascii="Arial" w:hAnsi="Arial" w:cs="Arial"/>
          <w:sz w:val="20"/>
          <w:szCs w:val="20"/>
        </w:rPr>
        <w:t xml:space="preserve"> – Zastępcę Dyrektora Departamentu Programów Pomocowych na podstawie upoważnienia/pełnomocnictwa</w:t>
      </w:r>
      <w:r w:rsidR="006D773D">
        <w:rPr>
          <w:rFonts w:ascii="Arial" w:hAnsi="Arial" w:cs="Arial"/>
          <w:sz w:val="20"/>
          <w:szCs w:val="20"/>
        </w:rPr>
        <w:t xml:space="preserve"> </w:t>
      </w:r>
      <w:r w:rsidR="006D773D" w:rsidRPr="006D773D">
        <w:rPr>
          <w:rFonts w:ascii="Arial" w:hAnsi="Arial" w:cs="Arial"/>
          <w:sz w:val="20"/>
          <w:szCs w:val="20"/>
        </w:rPr>
        <w:t xml:space="preserve">z dnia 16 czerwca 2024 r. numer </w:t>
      </w:r>
      <w:proofErr w:type="spellStart"/>
      <w:r w:rsidR="006D773D" w:rsidRPr="006D773D">
        <w:rPr>
          <w:rFonts w:ascii="Arial" w:hAnsi="Arial" w:cs="Arial"/>
          <w:sz w:val="20"/>
          <w:szCs w:val="20"/>
        </w:rPr>
        <w:t>MFiPR</w:t>
      </w:r>
      <w:proofErr w:type="spellEnd"/>
      <w:r w:rsidR="006D773D" w:rsidRPr="006D773D">
        <w:rPr>
          <w:rFonts w:ascii="Arial" w:hAnsi="Arial" w:cs="Arial"/>
          <w:sz w:val="20"/>
          <w:szCs w:val="20"/>
        </w:rPr>
        <w:t>/363-UPM/24, którego kopia stanowi załącznik nr 1 ,</w:t>
      </w:r>
      <w:r w:rsidR="00E251F9" w:rsidRPr="00E251F9">
        <w:rPr>
          <w:rFonts w:ascii="Arial" w:hAnsi="Arial" w:cs="Arial"/>
          <w:sz w:val="20"/>
          <w:szCs w:val="20"/>
        </w:rPr>
        <w:t xml:space="preserve"> </w:t>
      </w:r>
      <w:r w:rsidR="00D34846" w:rsidRPr="00566C7B">
        <w:rPr>
          <w:rFonts w:ascii="Arial" w:hAnsi="Arial" w:cs="Arial"/>
          <w:sz w:val="20"/>
          <w:szCs w:val="20"/>
        </w:rPr>
        <w:t>do umowy</w:t>
      </w:r>
    </w:p>
    <w:p w14:paraId="59742132" w14:textId="77777777" w:rsidR="009A1481" w:rsidRPr="009A1481" w:rsidRDefault="00C63881" w:rsidP="009A1481">
      <w:pPr>
        <w:spacing w:after="120"/>
        <w:rPr>
          <w:rFonts w:ascii="Arial" w:hAnsi="Arial" w:cs="Arial"/>
          <w:sz w:val="20"/>
          <w:szCs w:val="20"/>
        </w:rPr>
      </w:pPr>
      <w:r w:rsidRPr="009B7E32">
        <w:rPr>
          <w:rFonts w:ascii="Arial" w:hAnsi="Arial" w:cs="Arial"/>
          <w:sz w:val="20"/>
          <w:szCs w:val="20"/>
        </w:rPr>
        <w:t xml:space="preserve">a </w:t>
      </w:r>
    </w:p>
    <w:p w14:paraId="1AA18D8E" w14:textId="77777777" w:rsidR="00CD602C" w:rsidRPr="007161EF" w:rsidRDefault="00CD602C" w:rsidP="00CD602C">
      <w:pPr>
        <w:spacing w:after="120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7161EF">
        <w:rPr>
          <w:rFonts w:ascii="Arial" w:hAnsi="Arial" w:cs="Arial"/>
          <w:i/>
          <w:snapToGrid w:val="0"/>
          <w:color w:val="000000"/>
          <w:sz w:val="20"/>
          <w:szCs w:val="20"/>
        </w:rPr>
        <w:t>*gdy kontrahentem jest spółka prawa handlowego:</w:t>
      </w:r>
    </w:p>
    <w:p w14:paraId="42C04D16" w14:textId="77777777" w:rsidR="00CD602C" w:rsidRPr="007161EF" w:rsidRDefault="00CD602C" w:rsidP="00CD602C">
      <w:pPr>
        <w:spacing w:after="12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spółką pod firmą „…”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z siedzibą w ... </w:t>
      </w:r>
      <w:r w:rsidRPr="007161EF">
        <w:rPr>
          <w:rFonts w:ascii="Arial" w:hAnsi="Arial" w:cs="Arial"/>
          <w:i/>
          <w:snapToGrid w:val="0"/>
          <w:color w:val="000000"/>
          <w:sz w:val="20"/>
          <w:szCs w:val="20"/>
        </w:rPr>
        <w:t>(należy wpisać adres siedziby spółki wpisany do Krajowego Rejestru Sądowego)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, </w:t>
      </w:r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zwaną dalej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„</w:t>
      </w:r>
      <w:r>
        <w:rPr>
          <w:rFonts w:ascii="Arial" w:hAnsi="Arial" w:cs="Arial"/>
          <w:b/>
          <w:snapToGrid w:val="0"/>
          <w:color w:val="000000"/>
          <w:sz w:val="20"/>
          <w:szCs w:val="20"/>
        </w:rPr>
        <w:t>Wykonawcą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”, wpisaną do rejestru przedsiębiorców Krajowego Rejestru Sądowego (KRS) pod numerem ………….., posiadającą numer identyfikacji podatkowej (NIP) ……………………………, o kapitale zakładowym …………………..zł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vertAlign w:val="superscript"/>
        </w:rPr>
        <w:footnoteReference w:id="1"/>
      </w:r>
      <w:r w:rsidRPr="007161EF">
        <w:rPr>
          <w:rFonts w:ascii="Arial" w:hAnsi="Arial" w:cs="Arial"/>
          <w:snapToGrid w:val="0"/>
          <w:color w:val="000000"/>
          <w:sz w:val="20"/>
          <w:szCs w:val="20"/>
          <w:vertAlign w:val="superscript"/>
        </w:rPr>
        <w:t>)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, wpłaconym w całości/w części/w wysokości ……………. zł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vertAlign w:val="superscript"/>
        </w:rPr>
        <w:footnoteReference w:id="2"/>
      </w:r>
      <w:r w:rsidRPr="007161EF">
        <w:rPr>
          <w:rFonts w:ascii="Arial" w:hAnsi="Arial" w:cs="Arial"/>
          <w:snapToGrid w:val="0"/>
          <w:color w:val="000000"/>
          <w:sz w:val="20"/>
          <w:szCs w:val="20"/>
          <w:vertAlign w:val="superscript"/>
        </w:rPr>
        <w:t>)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– zgodnie z wydrukiem z Centralnej Informacji Krajowego Rejestru Sądowego, stanowiącym załącznik nr 2 do umowy, aktualnym na dzień podpisania umowy, 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reprezentowaną przez ...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vertAlign w:val="superscript"/>
        </w:rPr>
        <w:footnoteReference w:id="3"/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  <w:vertAlign w:val="superscript"/>
        </w:rPr>
        <w:t>)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(wpisać reprezentację wynikającą z KRS) lub 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reprezentowaną przez ………..… działającą/-ego na podstawie pełnomocnictwa nr ………… z dnia ………….., stanowiącego załącznik nr 3 do umowy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  <w:vertAlign w:val="superscript"/>
        </w:rPr>
        <w:footnoteReference w:id="4"/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  <w:vertAlign w:val="superscript"/>
        </w:rPr>
        <w:t>)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,</w:t>
      </w:r>
    </w:p>
    <w:p w14:paraId="665A304A" w14:textId="77777777" w:rsidR="00CD602C" w:rsidRPr="007161EF" w:rsidRDefault="00CD602C" w:rsidP="00CD602C">
      <w:pPr>
        <w:spacing w:after="120"/>
        <w:jc w:val="both"/>
        <w:rPr>
          <w:rFonts w:ascii="Arial" w:hAnsi="Arial" w:cs="Arial"/>
          <w:i/>
          <w:snapToGrid w:val="0"/>
          <w:color w:val="000000"/>
          <w:sz w:val="20"/>
          <w:szCs w:val="20"/>
          <w:vertAlign w:val="superscript"/>
        </w:rPr>
      </w:pPr>
    </w:p>
    <w:p w14:paraId="2CFB64EB" w14:textId="77777777" w:rsidR="00CD602C" w:rsidRPr="007161EF" w:rsidRDefault="00CD602C" w:rsidP="00CD602C">
      <w:pPr>
        <w:spacing w:after="12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7161EF">
        <w:rPr>
          <w:rFonts w:ascii="Arial" w:hAnsi="Arial" w:cs="Arial"/>
          <w:i/>
          <w:snapToGrid w:val="0"/>
          <w:color w:val="000000"/>
          <w:sz w:val="20"/>
          <w:szCs w:val="20"/>
        </w:rPr>
        <w:t>*gdy kontrahentem jest osoba fizyczna prowadząca działalność gospodarczą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:</w:t>
      </w:r>
    </w:p>
    <w:p w14:paraId="435B63A3" w14:textId="77777777" w:rsidR="00CD602C" w:rsidRPr="007161EF" w:rsidRDefault="00CD602C" w:rsidP="00CD602C">
      <w:pPr>
        <w:spacing w:after="120"/>
        <w:jc w:val="both"/>
        <w:rPr>
          <w:rFonts w:ascii="Arial" w:hAnsi="Arial" w:cs="Arial"/>
          <w:snapToGrid w:val="0"/>
          <w:color w:val="000000"/>
          <w:sz w:val="20"/>
          <w:szCs w:val="20"/>
          <w:vertAlign w:val="superscript"/>
        </w:rPr>
      </w:pPr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Panią/Panem …,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zwaną/-</w:t>
      </w:r>
      <w:proofErr w:type="spellStart"/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ym</w:t>
      </w:r>
      <w:proofErr w:type="spellEnd"/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dalej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„</w:t>
      </w:r>
      <w:r>
        <w:rPr>
          <w:rFonts w:ascii="Arial" w:hAnsi="Arial" w:cs="Arial"/>
          <w:b/>
          <w:snapToGrid w:val="0"/>
          <w:color w:val="000000"/>
          <w:sz w:val="20"/>
          <w:szCs w:val="20"/>
        </w:rPr>
        <w:t>Wykonawcą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”, o numerze PESEL …, zamieszkałą/-</w:t>
      </w:r>
      <w:proofErr w:type="spellStart"/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ym</w:t>
      </w:r>
      <w:proofErr w:type="spellEnd"/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pod adresem …, prowadzącą/-</w:t>
      </w:r>
      <w:proofErr w:type="spellStart"/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ym</w:t>
      </w:r>
      <w:proofErr w:type="spellEnd"/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działalność gospodarczą pod firmą „…” z siedzibą w … </w:t>
      </w:r>
      <w:r w:rsidRPr="007161EF">
        <w:rPr>
          <w:rFonts w:ascii="Arial" w:hAnsi="Arial" w:cs="Arial"/>
          <w:i/>
          <w:snapToGrid w:val="0"/>
          <w:color w:val="000000"/>
          <w:sz w:val="20"/>
          <w:szCs w:val="20"/>
        </w:rPr>
        <w:t xml:space="preserve">(wpisać </w:t>
      </w:r>
      <w:r w:rsidRPr="007161EF"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>tylko</w:t>
      </w:r>
      <w:r w:rsidRPr="007161EF">
        <w:rPr>
          <w:rFonts w:ascii="Arial" w:hAnsi="Arial" w:cs="Arial"/>
          <w:i/>
          <w:snapToGrid w:val="0"/>
          <w:color w:val="000000"/>
          <w:sz w:val="20"/>
          <w:szCs w:val="20"/>
        </w:rPr>
        <w:t xml:space="preserve"> nazwę miasta/miejscowości) 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– zgodnie z wydrukiem Centralnej Ewidencji i Informacji o Działalności Gospodarczej, stanowiącym załącznik nr 2 do umowy, 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reprezentowaną/-</w:t>
      </w:r>
      <w:proofErr w:type="spellStart"/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ym</w:t>
      </w:r>
      <w:proofErr w:type="spellEnd"/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</w:rPr>
        <w:t xml:space="preserve"> przez … działającą/-ego na podstawie pełnomocnictwa, stanowiącego załącznik nr 3 do umowy</w:t>
      </w:r>
      <w:r w:rsidRPr="007161EF">
        <w:rPr>
          <w:rFonts w:ascii="Arial" w:hAnsi="Arial" w:cs="Arial"/>
          <w:snapToGrid w:val="0"/>
          <w:color w:val="000000"/>
          <w:sz w:val="20"/>
          <w:szCs w:val="20"/>
          <w:vertAlign w:val="superscript"/>
        </w:rPr>
        <w:footnoteReference w:id="5"/>
      </w:r>
      <w:r w:rsidRPr="007161EF">
        <w:rPr>
          <w:rFonts w:ascii="Arial" w:hAnsi="Arial" w:cs="Arial"/>
          <w:snapToGrid w:val="0"/>
          <w:color w:val="000000"/>
          <w:sz w:val="20"/>
          <w:szCs w:val="20"/>
          <w:u w:val="single"/>
          <w:vertAlign w:val="superscript"/>
        </w:rPr>
        <w:t>)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,</w:t>
      </w:r>
    </w:p>
    <w:p w14:paraId="240A3D02" w14:textId="77777777" w:rsidR="00CD602C" w:rsidRPr="007161EF" w:rsidRDefault="00CD602C" w:rsidP="00CD602C">
      <w:pPr>
        <w:spacing w:after="120"/>
        <w:jc w:val="both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</w:t>
      </w:r>
    </w:p>
    <w:p w14:paraId="37D33292" w14:textId="77777777" w:rsidR="00CD602C" w:rsidRPr="007161EF" w:rsidRDefault="00CD602C" w:rsidP="00CD602C">
      <w:pPr>
        <w:spacing w:after="12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7161EF">
        <w:rPr>
          <w:rFonts w:ascii="Arial" w:hAnsi="Arial" w:cs="Arial"/>
          <w:i/>
          <w:snapToGrid w:val="0"/>
          <w:color w:val="000000"/>
          <w:sz w:val="20"/>
          <w:szCs w:val="20"/>
        </w:rPr>
        <w:t>*gdy kontrahentem jest osoba fizyczna nie prowadząca działalności gospodarczej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:</w:t>
      </w:r>
    </w:p>
    <w:p w14:paraId="1283E889" w14:textId="741BE81F" w:rsidR="007161EF" w:rsidRPr="007855F3" w:rsidRDefault="00CD602C" w:rsidP="00CD602C">
      <w:pPr>
        <w:spacing w:after="120"/>
        <w:jc w:val="both"/>
        <w:rPr>
          <w:rFonts w:ascii="Arial" w:hAnsi="Arial" w:cs="Arial"/>
          <w:bCs/>
          <w:iCs/>
          <w:snapToGrid w:val="0"/>
          <w:color w:val="000000"/>
          <w:sz w:val="20"/>
          <w:szCs w:val="20"/>
          <w:vertAlign w:val="superscript"/>
        </w:rPr>
      </w:pPr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Panią/Panem …,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zwaną/-</w:t>
      </w:r>
      <w:proofErr w:type="spellStart"/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>ym</w:t>
      </w:r>
      <w:proofErr w:type="spellEnd"/>
      <w:r w:rsidRPr="007161EF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dalej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„</w:t>
      </w:r>
      <w:r>
        <w:rPr>
          <w:rFonts w:ascii="Arial" w:hAnsi="Arial" w:cs="Arial"/>
          <w:b/>
          <w:snapToGrid w:val="0"/>
          <w:color w:val="000000"/>
          <w:sz w:val="20"/>
          <w:szCs w:val="20"/>
        </w:rPr>
        <w:t>Wykonawcą</w:t>
      </w:r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”, o numerze PESEL …, zamieszkałą/-</w:t>
      </w:r>
      <w:proofErr w:type="spellStart"/>
      <w:r w:rsidRPr="007161EF">
        <w:rPr>
          <w:rFonts w:ascii="Arial" w:hAnsi="Arial" w:cs="Arial"/>
          <w:snapToGrid w:val="0"/>
          <w:color w:val="000000"/>
          <w:sz w:val="20"/>
          <w:szCs w:val="20"/>
        </w:rPr>
        <w:t>ym</w:t>
      </w:r>
      <w:proofErr w:type="spellEnd"/>
      <w:r w:rsidRPr="007161EF">
        <w:rPr>
          <w:rFonts w:ascii="Arial" w:hAnsi="Arial" w:cs="Arial"/>
          <w:snapToGrid w:val="0"/>
          <w:color w:val="000000"/>
          <w:sz w:val="20"/>
          <w:szCs w:val="20"/>
        </w:rPr>
        <w:t xml:space="preserve"> pod adresem …,</w:t>
      </w:r>
    </w:p>
    <w:p w14:paraId="1255E7A3" w14:textId="77777777" w:rsidR="009F1411" w:rsidRDefault="009F1411" w:rsidP="009A1481">
      <w:pPr>
        <w:spacing w:after="120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04A409E5" w14:textId="77777777" w:rsidR="009A1481" w:rsidRPr="009A1481" w:rsidRDefault="009A1481" w:rsidP="009A1481">
      <w:pPr>
        <w:spacing w:after="120"/>
        <w:jc w:val="both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9A1481">
        <w:rPr>
          <w:rFonts w:ascii="Arial" w:hAnsi="Arial" w:cs="Arial"/>
          <w:snapToGrid w:val="0"/>
          <w:color w:val="000000"/>
          <w:sz w:val="20"/>
          <w:szCs w:val="20"/>
        </w:rPr>
        <w:t>zaś wspólnie zwanymi dalej „Stronami”,</w:t>
      </w:r>
    </w:p>
    <w:p w14:paraId="241C5A14" w14:textId="77777777" w:rsidR="009A1481" w:rsidRPr="009A1481" w:rsidRDefault="009A1481" w:rsidP="009A1481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EB87A78" w14:textId="77777777" w:rsidR="009A1481" w:rsidRPr="009A1481" w:rsidRDefault="009A1481" w:rsidP="009A1481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o następującej treści:</w:t>
      </w:r>
    </w:p>
    <w:p w14:paraId="363F3931" w14:textId="77777777" w:rsidR="009A1481" w:rsidRPr="009A1481" w:rsidRDefault="009A1481" w:rsidP="009A1481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9A1481">
        <w:rPr>
          <w:rFonts w:ascii="Arial" w:hAnsi="Arial" w:cs="Arial"/>
          <w:b/>
          <w:bCs/>
          <w:sz w:val="20"/>
          <w:szCs w:val="20"/>
        </w:rPr>
        <w:t>§ 1.</w:t>
      </w:r>
    </w:p>
    <w:p w14:paraId="3281E059" w14:textId="3BC2EE8D" w:rsidR="009A1481" w:rsidRPr="009A1481" w:rsidRDefault="00EE1183" w:rsidP="00654C8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E1183">
        <w:rPr>
          <w:rFonts w:ascii="Arial" w:hAnsi="Arial" w:cs="Arial"/>
          <w:sz w:val="20"/>
          <w:szCs w:val="20"/>
        </w:rPr>
        <w:t>Strony oświadczają, że umowa została zawarta z wyłączeniem stosowania przepisów ustawy z dnia 19 września 2019 r. r. – Prawo zamówień publicznych (Dz.U. z 202</w:t>
      </w:r>
      <w:r w:rsidR="00E452C1">
        <w:rPr>
          <w:rFonts w:ascii="Arial" w:hAnsi="Arial" w:cs="Arial"/>
          <w:sz w:val="20"/>
          <w:szCs w:val="20"/>
        </w:rPr>
        <w:t>4</w:t>
      </w:r>
      <w:r w:rsidRPr="00EE1183">
        <w:rPr>
          <w:rFonts w:ascii="Arial" w:hAnsi="Arial" w:cs="Arial"/>
          <w:sz w:val="20"/>
          <w:szCs w:val="20"/>
        </w:rPr>
        <w:t xml:space="preserve"> r. poz. </w:t>
      </w:r>
      <w:r w:rsidR="00CD602C">
        <w:rPr>
          <w:rFonts w:ascii="Arial" w:hAnsi="Arial" w:cs="Arial"/>
          <w:sz w:val="20"/>
          <w:szCs w:val="20"/>
        </w:rPr>
        <w:t>1</w:t>
      </w:r>
      <w:r w:rsidR="00E452C1">
        <w:rPr>
          <w:rFonts w:ascii="Arial" w:hAnsi="Arial" w:cs="Arial"/>
          <w:sz w:val="20"/>
          <w:szCs w:val="20"/>
        </w:rPr>
        <w:t>320</w:t>
      </w:r>
      <w:r w:rsidRPr="00EE1183">
        <w:rPr>
          <w:rFonts w:ascii="Arial" w:hAnsi="Arial" w:cs="Arial"/>
          <w:sz w:val="20"/>
          <w:szCs w:val="20"/>
        </w:rPr>
        <w:t xml:space="preserve">), gdyż wartość zamówienia jest niższa od kwoty wskazanej w art. 2 ust. 1 pkt </w:t>
      </w:r>
      <w:r w:rsidR="007A4F6C" w:rsidRPr="00EE1183">
        <w:rPr>
          <w:rFonts w:ascii="Arial" w:hAnsi="Arial" w:cs="Arial"/>
          <w:sz w:val="20"/>
          <w:szCs w:val="20"/>
        </w:rPr>
        <w:t>1 tej</w:t>
      </w:r>
      <w:r w:rsidRPr="00EE1183">
        <w:rPr>
          <w:rFonts w:ascii="Arial" w:hAnsi="Arial" w:cs="Arial"/>
          <w:sz w:val="20"/>
          <w:szCs w:val="20"/>
        </w:rPr>
        <w:t xml:space="preserve"> ustawy.</w:t>
      </w:r>
    </w:p>
    <w:p w14:paraId="3B887E1D" w14:textId="77777777" w:rsidR="009A1481" w:rsidRPr="000A152E" w:rsidRDefault="009A1481" w:rsidP="009A1481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9A1481">
        <w:rPr>
          <w:rFonts w:ascii="Arial" w:hAnsi="Arial" w:cs="Arial"/>
          <w:b/>
          <w:bCs/>
          <w:sz w:val="20"/>
          <w:szCs w:val="20"/>
        </w:rPr>
        <w:t>§ 2.</w:t>
      </w:r>
    </w:p>
    <w:p w14:paraId="7E5AF8D2" w14:textId="794DA8DA" w:rsidR="00487097" w:rsidRPr="00487097" w:rsidRDefault="009A1481" w:rsidP="00E251F9">
      <w:pPr>
        <w:numPr>
          <w:ilvl w:val="1"/>
          <w:numId w:val="2"/>
        </w:numPr>
        <w:tabs>
          <w:tab w:val="clear" w:pos="1440"/>
          <w:tab w:val="num" w:pos="284"/>
        </w:tabs>
        <w:spacing w:before="120" w:after="120"/>
        <w:ind w:left="357" w:hanging="357"/>
        <w:jc w:val="both"/>
        <w:rPr>
          <w:rFonts w:ascii="Arial" w:hAnsi="Arial" w:cs="Arial"/>
          <w:spacing w:val="4"/>
          <w:sz w:val="20"/>
        </w:rPr>
      </w:pPr>
      <w:r w:rsidRPr="00424B97">
        <w:rPr>
          <w:rFonts w:ascii="Arial" w:hAnsi="Arial" w:cs="Arial"/>
          <w:sz w:val="20"/>
          <w:szCs w:val="20"/>
        </w:rPr>
        <w:lastRenderedPageBreak/>
        <w:t xml:space="preserve"> Przedmiot umowy, zwany </w:t>
      </w:r>
      <w:r w:rsidRPr="00424B97">
        <w:rPr>
          <w:rFonts w:ascii="Arial" w:hAnsi="Arial" w:cs="Arial"/>
          <w:spacing w:val="4"/>
          <w:sz w:val="20"/>
          <w:szCs w:val="20"/>
        </w:rPr>
        <w:t>dalej „zadaniem”, obejmuje usługę</w:t>
      </w:r>
      <w:r w:rsidR="009C57E8" w:rsidRPr="00424B97">
        <w:rPr>
          <w:rFonts w:ascii="Arial" w:hAnsi="Arial" w:cs="Arial"/>
          <w:spacing w:val="4"/>
          <w:sz w:val="20"/>
          <w:szCs w:val="20"/>
        </w:rPr>
        <w:t xml:space="preserve"> </w:t>
      </w:r>
      <w:r w:rsidR="00F4062B">
        <w:rPr>
          <w:rFonts w:ascii="Arial" w:hAnsi="Arial" w:cs="Arial"/>
          <w:spacing w:val="4"/>
          <w:sz w:val="20"/>
        </w:rPr>
        <w:t xml:space="preserve">zapewnienia obsługi technicznej i koordynacji na </w:t>
      </w:r>
      <w:r w:rsidR="00EE1183">
        <w:rPr>
          <w:rFonts w:ascii="Arial" w:hAnsi="Arial" w:cs="Arial"/>
          <w:spacing w:val="4"/>
          <w:sz w:val="20"/>
        </w:rPr>
        <w:t xml:space="preserve">terytorium </w:t>
      </w:r>
      <w:r w:rsidR="00F4062B">
        <w:rPr>
          <w:rFonts w:ascii="Arial" w:hAnsi="Arial" w:cs="Arial"/>
          <w:spacing w:val="4"/>
          <w:sz w:val="20"/>
        </w:rPr>
        <w:t>Ukrai</w:t>
      </w:r>
      <w:r w:rsidR="00EE1183">
        <w:rPr>
          <w:rFonts w:ascii="Arial" w:hAnsi="Arial" w:cs="Arial"/>
          <w:spacing w:val="4"/>
          <w:sz w:val="20"/>
        </w:rPr>
        <w:t>ny</w:t>
      </w:r>
      <w:r w:rsidRPr="00424B97">
        <w:rPr>
          <w:rFonts w:ascii="Arial" w:hAnsi="Arial" w:cs="Arial"/>
          <w:spacing w:val="4"/>
          <w:sz w:val="20"/>
        </w:rPr>
        <w:t xml:space="preserve"> </w:t>
      </w:r>
      <w:r w:rsidR="008E67DB">
        <w:rPr>
          <w:rFonts w:ascii="Arial" w:hAnsi="Arial" w:cs="Arial"/>
          <w:spacing w:val="4"/>
          <w:sz w:val="20"/>
        </w:rPr>
        <w:t xml:space="preserve">projektu </w:t>
      </w:r>
      <w:r w:rsidR="007855F3" w:rsidRPr="007855F3">
        <w:rPr>
          <w:rFonts w:ascii="Arial" w:hAnsi="Arial" w:cs="Arial"/>
          <w:spacing w:val="4"/>
          <w:sz w:val="20"/>
        </w:rPr>
        <w:t>nr DWR/ADM 2024/002/3</w:t>
      </w:r>
      <w:r w:rsidR="007855F3">
        <w:rPr>
          <w:rFonts w:ascii="Arial" w:hAnsi="Arial" w:cs="Arial"/>
          <w:spacing w:val="4"/>
          <w:sz w:val="20"/>
        </w:rPr>
        <w:t xml:space="preserve"> </w:t>
      </w:r>
      <w:r w:rsidR="008E67DB" w:rsidRPr="008E67DB">
        <w:rPr>
          <w:rFonts w:ascii="Arial" w:hAnsi="Arial" w:cs="Arial"/>
          <w:i/>
          <w:sz w:val="20"/>
          <w:szCs w:val="20"/>
        </w:rPr>
        <w:t>„</w:t>
      </w:r>
      <w:r w:rsidR="008E67DB" w:rsidRPr="008E67DB">
        <w:rPr>
          <w:rFonts w:ascii="Arial" w:eastAsiaTheme="minorEastAsia" w:hAnsi="Arial" w:cs="Arial"/>
          <w:i/>
          <w:sz w:val="20"/>
          <w:szCs w:val="20"/>
        </w:rPr>
        <w:t>Wsparcie rozwoju przedsiębiorczości i konkurencyjności ukraińskich regionów</w:t>
      </w:r>
      <w:r w:rsidR="00E251F9">
        <w:rPr>
          <w:rFonts w:ascii="Arial" w:eastAsiaTheme="minorEastAsia" w:hAnsi="Arial" w:cs="Arial"/>
          <w:i/>
          <w:sz w:val="20"/>
          <w:szCs w:val="20"/>
        </w:rPr>
        <w:t xml:space="preserve"> - kontynuacja</w:t>
      </w:r>
      <w:r w:rsidR="008E67DB" w:rsidRPr="008E67DB">
        <w:rPr>
          <w:rFonts w:ascii="Arial" w:hAnsi="Arial" w:cs="Arial"/>
          <w:i/>
          <w:sz w:val="20"/>
          <w:szCs w:val="20"/>
        </w:rPr>
        <w:t>”</w:t>
      </w:r>
      <w:r w:rsidR="00EE1183">
        <w:rPr>
          <w:rFonts w:ascii="Arial" w:hAnsi="Arial" w:cs="Arial"/>
          <w:sz w:val="20"/>
          <w:szCs w:val="20"/>
        </w:rPr>
        <w:t>,</w:t>
      </w:r>
      <w:r w:rsidR="00EE06A3">
        <w:rPr>
          <w:rFonts w:ascii="Arial" w:hAnsi="Arial" w:cs="Arial"/>
          <w:sz w:val="20"/>
          <w:szCs w:val="20"/>
        </w:rPr>
        <w:t xml:space="preserve"> </w:t>
      </w:r>
      <w:r w:rsidR="008E67DB">
        <w:rPr>
          <w:rFonts w:ascii="Arial" w:hAnsi="Arial" w:cs="Arial"/>
          <w:spacing w:val="4"/>
          <w:sz w:val="20"/>
        </w:rPr>
        <w:t>realizowan</w:t>
      </w:r>
      <w:r w:rsidR="00EE1183">
        <w:rPr>
          <w:rFonts w:ascii="Arial" w:hAnsi="Arial" w:cs="Arial"/>
          <w:spacing w:val="4"/>
          <w:sz w:val="20"/>
        </w:rPr>
        <w:t>ego</w:t>
      </w:r>
      <w:r w:rsidR="00EE1183" w:rsidRPr="00EE1183">
        <w:rPr>
          <w:rFonts w:ascii="Arial" w:hAnsi="Arial" w:cs="Arial"/>
          <w:spacing w:val="4"/>
          <w:sz w:val="20"/>
        </w:rPr>
        <w:t xml:space="preserve"> </w:t>
      </w:r>
      <w:r w:rsidR="00DD2713">
        <w:rPr>
          <w:rFonts w:ascii="Arial" w:hAnsi="Arial" w:cs="Arial"/>
          <w:spacing w:val="4"/>
          <w:sz w:val="20"/>
        </w:rPr>
        <w:t xml:space="preserve">ze </w:t>
      </w:r>
      <w:r w:rsidR="00EE1183" w:rsidRPr="00EE1183">
        <w:rPr>
          <w:rFonts w:ascii="Arial" w:hAnsi="Arial" w:cs="Arial"/>
          <w:spacing w:val="4"/>
          <w:sz w:val="20"/>
        </w:rPr>
        <w:t>środków polskiej współpracy rozwojowej Ministerstwa Spraw Zagranicznych RP w 202</w:t>
      </w:r>
      <w:r w:rsidR="00DB6D36">
        <w:rPr>
          <w:rFonts w:ascii="Arial" w:hAnsi="Arial" w:cs="Arial"/>
          <w:spacing w:val="4"/>
          <w:sz w:val="20"/>
        </w:rPr>
        <w:t>5</w:t>
      </w:r>
      <w:r w:rsidR="00EE1183" w:rsidRPr="00EE1183">
        <w:rPr>
          <w:rFonts w:ascii="Arial" w:hAnsi="Arial" w:cs="Arial"/>
          <w:spacing w:val="4"/>
          <w:sz w:val="20"/>
        </w:rPr>
        <w:t xml:space="preserve"> </w:t>
      </w:r>
      <w:r w:rsidR="00F4062B">
        <w:rPr>
          <w:rFonts w:ascii="Arial" w:hAnsi="Arial" w:cs="Arial"/>
          <w:spacing w:val="4"/>
          <w:sz w:val="20"/>
        </w:rPr>
        <w:t>roku</w:t>
      </w:r>
      <w:r w:rsidR="00424B97">
        <w:rPr>
          <w:rFonts w:ascii="Arial" w:hAnsi="Arial" w:cs="Arial"/>
          <w:spacing w:val="4"/>
          <w:sz w:val="20"/>
        </w:rPr>
        <w:t>.</w:t>
      </w:r>
      <w:r w:rsidR="0087288E" w:rsidRPr="00424B97">
        <w:rPr>
          <w:rFonts w:ascii="Arial" w:hAnsi="Arial" w:cs="Arial"/>
          <w:spacing w:val="4"/>
          <w:sz w:val="20"/>
        </w:rPr>
        <w:t xml:space="preserve"> </w:t>
      </w:r>
    </w:p>
    <w:p w14:paraId="03088BC6" w14:textId="3417D6C1" w:rsidR="009A1481" w:rsidRPr="002A69C6" w:rsidRDefault="001A49BF" w:rsidP="00E251F9">
      <w:pPr>
        <w:numPr>
          <w:ilvl w:val="1"/>
          <w:numId w:val="2"/>
        </w:numPr>
        <w:tabs>
          <w:tab w:val="clear" w:pos="1440"/>
          <w:tab w:val="num" w:pos="284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</w:rPr>
        <w:t>Wykonawca</w:t>
      </w:r>
      <w:r w:rsidRPr="00B12AEC">
        <w:rPr>
          <w:rFonts w:ascii="Arial" w:hAnsi="Arial" w:cs="Arial"/>
          <w:spacing w:val="4"/>
          <w:sz w:val="20"/>
        </w:rPr>
        <w:t xml:space="preserve"> </w:t>
      </w:r>
      <w:r w:rsidR="00E60C5C" w:rsidRPr="00B12AEC">
        <w:rPr>
          <w:rFonts w:ascii="Arial" w:hAnsi="Arial" w:cs="Arial"/>
          <w:spacing w:val="4"/>
          <w:sz w:val="20"/>
        </w:rPr>
        <w:t>zobowiązuje się realizować zadanie w okresie od dnia</w:t>
      </w:r>
      <w:r w:rsidR="002A69C6">
        <w:rPr>
          <w:rFonts w:ascii="Arial" w:hAnsi="Arial" w:cs="Arial"/>
          <w:spacing w:val="4"/>
          <w:sz w:val="20"/>
        </w:rPr>
        <w:t xml:space="preserve"> </w:t>
      </w:r>
      <w:r w:rsidR="00342BB6">
        <w:rPr>
          <w:rFonts w:ascii="Arial" w:hAnsi="Arial" w:cs="Arial"/>
          <w:spacing w:val="4"/>
          <w:sz w:val="20"/>
        </w:rPr>
        <w:t xml:space="preserve">zawarcia </w:t>
      </w:r>
      <w:r w:rsidR="002A69C6">
        <w:rPr>
          <w:rFonts w:ascii="Arial" w:hAnsi="Arial" w:cs="Arial"/>
          <w:spacing w:val="4"/>
          <w:sz w:val="20"/>
        </w:rPr>
        <w:t>umowy</w:t>
      </w:r>
      <w:r w:rsidR="00E60C5C" w:rsidRPr="00B12AEC">
        <w:rPr>
          <w:rFonts w:ascii="Arial" w:hAnsi="Arial" w:cs="Arial"/>
          <w:spacing w:val="4"/>
          <w:sz w:val="20"/>
        </w:rPr>
        <w:t xml:space="preserve"> </w:t>
      </w:r>
      <w:r w:rsidR="00E60C5C" w:rsidRPr="002A69C6">
        <w:rPr>
          <w:rFonts w:ascii="Arial" w:hAnsi="Arial" w:cs="Arial"/>
          <w:spacing w:val="4"/>
          <w:sz w:val="20"/>
        </w:rPr>
        <w:t>do dnia</w:t>
      </w:r>
      <w:r w:rsidR="008029A1">
        <w:rPr>
          <w:rFonts w:ascii="Arial" w:hAnsi="Arial" w:cs="Arial"/>
          <w:spacing w:val="4"/>
          <w:sz w:val="20"/>
        </w:rPr>
        <w:t xml:space="preserve"> </w:t>
      </w:r>
      <w:r w:rsidR="00E251F9">
        <w:rPr>
          <w:rFonts w:ascii="Arial" w:hAnsi="Arial" w:cs="Arial"/>
          <w:spacing w:val="4"/>
          <w:sz w:val="20"/>
        </w:rPr>
        <w:t>20</w:t>
      </w:r>
      <w:r w:rsidR="00472B47" w:rsidRPr="002A69C6">
        <w:rPr>
          <w:rFonts w:ascii="Arial" w:hAnsi="Arial" w:cs="Arial"/>
          <w:spacing w:val="4"/>
          <w:sz w:val="20"/>
        </w:rPr>
        <w:t xml:space="preserve"> </w:t>
      </w:r>
      <w:r w:rsidR="00E60C5C" w:rsidRPr="002A69C6">
        <w:rPr>
          <w:rFonts w:ascii="Arial" w:hAnsi="Arial" w:cs="Arial"/>
          <w:spacing w:val="4"/>
          <w:sz w:val="20"/>
        </w:rPr>
        <w:t xml:space="preserve">grudnia </w:t>
      </w:r>
      <w:r w:rsidR="00C2394A" w:rsidRPr="002A69C6">
        <w:rPr>
          <w:rFonts w:ascii="Arial" w:hAnsi="Arial" w:cs="Arial"/>
          <w:spacing w:val="4"/>
          <w:sz w:val="20"/>
        </w:rPr>
        <w:t>202</w:t>
      </w:r>
      <w:r w:rsidR="00DB6D36">
        <w:rPr>
          <w:rFonts w:ascii="Arial" w:hAnsi="Arial" w:cs="Arial"/>
          <w:spacing w:val="4"/>
          <w:sz w:val="20"/>
        </w:rPr>
        <w:t>5</w:t>
      </w:r>
      <w:r w:rsidR="00C2394A" w:rsidRPr="002A69C6">
        <w:rPr>
          <w:rFonts w:ascii="Arial" w:hAnsi="Arial" w:cs="Arial"/>
          <w:spacing w:val="4"/>
          <w:sz w:val="20"/>
        </w:rPr>
        <w:t xml:space="preserve"> </w:t>
      </w:r>
      <w:r w:rsidR="00E60C5C" w:rsidRPr="002A69C6">
        <w:rPr>
          <w:rFonts w:ascii="Arial" w:hAnsi="Arial" w:cs="Arial"/>
          <w:spacing w:val="4"/>
          <w:sz w:val="20"/>
        </w:rPr>
        <w:t>r.</w:t>
      </w:r>
      <w:r w:rsidR="00CF0147" w:rsidRPr="002A69C6">
        <w:rPr>
          <w:rFonts w:ascii="Arial" w:hAnsi="Arial" w:cs="Arial"/>
          <w:spacing w:val="4"/>
          <w:sz w:val="20"/>
        </w:rPr>
        <w:t xml:space="preserve"> </w:t>
      </w:r>
    </w:p>
    <w:p w14:paraId="79E6EB97" w14:textId="2B95E36F" w:rsidR="004777F4" w:rsidRPr="004777F4" w:rsidRDefault="001A49BF" w:rsidP="00E251F9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4777F4">
        <w:rPr>
          <w:rFonts w:ascii="Arial" w:hAnsi="Arial" w:cs="Arial"/>
          <w:sz w:val="20"/>
          <w:szCs w:val="20"/>
        </w:rPr>
        <w:t xml:space="preserve"> </w:t>
      </w:r>
      <w:r w:rsidR="004777F4" w:rsidRPr="004777F4">
        <w:rPr>
          <w:rFonts w:ascii="Arial" w:hAnsi="Arial" w:cs="Arial"/>
          <w:sz w:val="20"/>
          <w:szCs w:val="20"/>
        </w:rPr>
        <w:t>zobowiązuje się wykonywać zadanie z należytą starannością, zgodnie ze Szczegółowym opisem przedmiotu zamówienia stanowiącym załącznik nr 3 do umowy.</w:t>
      </w:r>
    </w:p>
    <w:p w14:paraId="7770A673" w14:textId="3DA0BC30" w:rsidR="0091506A" w:rsidRDefault="001A49BF" w:rsidP="00E251F9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E60C5C">
        <w:rPr>
          <w:rFonts w:ascii="Arial" w:hAnsi="Arial" w:cs="Arial"/>
          <w:sz w:val="20"/>
          <w:szCs w:val="20"/>
        </w:rPr>
        <w:t>oświadcza, że posiada kwalifikacje niezbędne do należytego wykonania zadania oraz że wykona je osobiście</w:t>
      </w:r>
      <w:r w:rsidR="0091506A">
        <w:rPr>
          <w:rFonts w:ascii="Arial" w:hAnsi="Arial" w:cs="Arial"/>
          <w:sz w:val="20"/>
          <w:szCs w:val="20"/>
        </w:rPr>
        <w:t>.</w:t>
      </w:r>
      <w:r w:rsidR="00BD7655">
        <w:rPr>
          <w:rFonts w:ascii="Arial" w:hAnsi="Arial" w:cs="Arial"/>
          <w:sz w:val="20"/>
          <w:szCs w:val="20"/>
        </w:rPr>
        <w:t xml:space="preserve"> </w:t>
      </w:r>
    </w:p>
    <w:p w14:paraId="1364BDB4" w14:textId="73BC1B10" w:rsidR="0091506A" w:rsidRDefault="0091506A" w:rsidP="0091506A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/ </w:t>
      </w:r>
    </w:p>
    <w:p w14:paraId="2AE8F6B2" w14:textId="0A075CC6" w:rsidR="00E60C5C" w:rsidRPr="008029A1" w:rsidRDefault="00BD7655" w:rsidP="0091506A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8029A1">
        <w:rPr>
          <w:rFonts w:ascii="Arial" w:hAnsi="Arial" w:cs="Arial"/>
          <w:sz w:val="20"/>
          <w:szCs w:val="20"/>
        </w:rPr>
        <w:t xml:space="preserve">Wykonawca oświadcza, że osobiste wykonanie dzieła powierzy </w:t>
      </w:r>
      <w:r w:rsidR="00E251F9">
        <w:rPr>
          <w:rFonts w:ascii="Arial" w:hAnsi="Arial" w:cs="Arial"/>
          <w:sz w:val="20"/>
          <w:szCs w:val="20"/>
        </w:rPr>
        <w:t>………</w:t>
      </w:r>
      <w:r w:rsidRPr="00E251F9">
        <w:rPr>
          <w:rFonts w:ascii="Arial" w:hAnsi="Arial" w:cs="Arial"/>
          <w:sz w:val="20"/>
          <w:szCs w:val="20"/>
        </w:rPr>
        <w:t>…</w:t>
      </w:r>
      <w:r w:rsidRPr="008029A1">
        <w:rPr>
          <w:rFonts w:ascii="Arial" w:hAnsi="Arial" w:cs="Arial"/>
          <w:sz w:val="20"/>
          <w:szCs w:val="20"/>
        </w:rPr>
        <w:t xml:space="preserve"> oraz, że osoba ta posiada kwalifikacje niezbędne do prawidłowego wykonania dzieła</w:t>
      </w:r>
      <w:r w:rsidRPr="00BD7655">
        <w:rPr>
          <w:rFonts w:ascii="Arial" w:hAnsi="Arial" w:cs="Arial"/>
          <w:sz w:val="20"/>
          <w:szCs w:val="20"/>
          <w:vertAlign w:val="superscript"/>
        </w:rPr>
        <w:footnoteReference w:id="6"/>
      </w:r>
      <w:r w:rsidRPr="008029A1">
        <w:rPr>
          <w:rFonts w:ascii="Arial" w:hAnsi="Arial" w:cs="Arial"/>
          <w:sz w:val="20"/>
          <w:szCs w:val="20"/>
          <w:vertAlign w:val="superscript"/>
        </w:rPr>
        <w:t>)</w:t>
      </w:r>
      <w:r w:rsidRPr="008029A1">
        <w:rPr>
          <w:rFonts w:ascii="Arial" w:hAnsi="Arial" w:cs="Arial"/>
          <w:sz w:val="20"/>
          <w:szCs w:val="20"/>
        </w:rPr>
        <w:t>.</w:t>
      </w:r>
    </w:p>
    <w:p w14:paraId="464CD85D" w14:textId="207ACB30" w:rsidR="009A1481" w:rsidRDefault="001A49BF" w:rsidP="00E251F9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E60C5C">
        <w:rPr>
          <w:rFonts w:ascii="Arial" w:hAnsi="Arial" w:cs="Arial"/>
          <w:sz w:val="20"/>
          <w:szCs w:val="20"/>
        </w:rPr>
        <w:t xml:space="preserve">w ramach umowy będzie wskazywał na bieżąco zadania/czynności do wykonania. Wykonawca będzie </w:t>
      </w:r>
      <w:r w:rsidR="000841B1">
        <w:rPr>
          <w:rFonts w:ascii="Arial" w:hAnsi="Arial" w:cs="Arial"/>
          <w:sz w:val="20"/>
          <w:szCs w:val="20"/>
        </w:rPr>
        <w:t xml:space="preserve">dostępny do kontaktu </w:t>
      </w:r>
      <w:r w:rsidR="00E60C5C">
        <w:rPr>
          <w:rFonts w:ascii="Arial" w:hAnsi="Arial" w:cs="Arial"/>
          <w:sz w:val="20"/>
          <w:szCs w:val="20"/>
        </w:rPr>
        <w:t xml:space="preserve">w dniach i godzinach pracy Ministerstwa </w:t>
      </w:r>
      <w:r w:rsidR="00F4062B">
        <w:rPr>
          <w:rFonts w:ascii="Arial" w:hAnsi="Arial" w:cs="Arial"/>
          <w:sz w:val="20"/>
          <w:szCs w:val="20"/>
        </w:rPr>
        <w:t xml:space="preserve">Funduszy i Polityki Regionalnej </w:t>
      </w:r>
      <w:r w:rsidR="00E60C5C">
        <w:rPr>
          <w:rFonts w:ascii="Arial" w:hAnsi="Arial" w:cs="Arial"/>
          <w:sz w:val="20"/>
          <w:szCs w:val="20"/>
        </w:rPr>
        <w:t xml:space="preserve">RP. </w:t>
      </w:r>
    </w:p>
    <w:p w14:paraId="0D154F7D" w14:textId="31F7A0F8" w:rsidR="00297E4F" w:rsidRDefault="001A49BF" w:rsidP="00E251F9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297E4F">
        <w:rPr>
          <w:rFonts w:ascii="Arial" w:hAnsi="Arial" w:cs="Arial"/>
          <w:sz w:val="20"/>
          <w:szCs w:val="20"/>
        </w:rPr>
        <w:t xml:space="preserve">do ostatniego dnia miesiąca kalendarzowego przedkłada </w:t>
      </w:r>
      <w:r>
        <w:rPr>
          <w:rFonts w:ascii="Arial" w:hAnsi="Arial" w:cs="Arial"/>
          <w:sz w:val="20"/>
          <w:szCs w:val="20"/>
        </w:rPr>
        <w:t xml:space="preserve">Zamawiającemu </w:t>
      </w:r>
      <w:r w:rsidR="00297E4F">
        <w:rPr>
          <w:rFonts w:ascii="Arial" w:hAnsi="Arial" w:cs="Arial"/>
          <w:sz w:val="20"/>
          <w:szCs w:val="20"/>
        </w:rPr>
        <w:t>informację o liczbie godzin świadczenia usług w danym miesiącu kalendarzowym.</w:t>
      </w:r>
    </w:p>
    <w:p w14:paraId="059730E0" w14:textId="74D38A11" w:rsidR="002A69C6" w:rsidRDefault="001A49BF" w:rsidP="00E251F9">
      <w:pPr>
        <w:numPr>
          <w:ilvl w:val="1"/>
          <w:numId w:val="2"/>
        </w:numPr>
        <w:tabs>
          <w:tab w:val="clear" w:pos="144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2A69C6">
        <w:rPr>
          <w:rFonts w:ascii="Arial" w:hAnsi="Arial" w:cs="Arial"/>
          <w:sz w:val="20"/>
          <w:szCs w:val="20"/>
        </w:rPr>
        <w:t xml:space="preserve"> </w:t>
      </w:r>
      <w:r w:rsidR="002A69C6" w:rsidRPr="002A69C6">
        <w:rPr>
          <w:rFonts w:ascii="Arial" w:hAnsi="Arial" w:cs="Arial"/>
          <w:sz w:val="20"/>
          <w:szCs w:val="20"/>
        </w:rPr>
        <w:t xml:space="preserve">zobowiązuje się, że bez pisemnej zgody </w:t>
      </w:r>
      <w:r>
        <w:rPr>
          <w:rFonts w:ascii="Arial" w:hAnsi="Arial" w:cs="Arial"/>
          <w:sz w:val="20"/>
          <w:szCs w:val="20"/>
        </w:rPr>
        <w:t>Zamawiającego</w:t>
      </w:r>
      <w:r w:rsidRPr="002A69C6">
        <w:rPr>
          <w:rFonts w:ascii="Arial" w:hAnsi="Arial" w:cs="Arial"/>
          <w:sz w:val="20"/>
          <w:szCs w:val="20"/>
        </w:rPr>
        <w:t xml:space="preserve"> </w:t>
      </w:r>
      <w:r w:rsidR="002A69C6" w:rsidRPr="002A69C6">
        <w:rPr>
          <w:rFonts w:ascii="Arial" w:hAnsi="Arial" w:cs="Arial"/>
          <w:sz w:val="20"/>
          <w:szCs w:val="20"/>
        </w:rPr>
        <w:t xml:space="preserve">nie wykorzysta i nie udostępni osobom trzecim informacji i dokumentów pozyskanych i wytworzonych w trakcie realizacji projektu lub będących w posiadaniu </w:t>
      </w:r>
      <w:r>
        <w:rPr>
          <w:rFonts w:ascii="Arial" w:hAnsi="Arial" w:cs="Arial"/>
          <w:sz w:val="20"/>
          <w:szCs w:val="20"/>
        </w:rPr>
        <w:t>Zamawiającego</w:t>
      </w:r>
      <w:r w:rsidR="002A69C6" w:rsidRPr="002A69C6">
        <w:rPr>
          <w:rFonts w:ascii="Arial" w:hAnsi="Arial" w:cs="Arial"/>
          <w:sz w:val="20"/>
          <w:szCs w:val="20"/>
        </w:rPr>
        <w:t>.</w:t>
      </w:r>
    </w:p>
    <w:p w14:paraId="143AB946" w14:textId="77777777" w:rsidR="009A1481" w:rsidRPr="009A1481" w:rsidRDefault="009A1481" w:rsidP="00472B47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9A1481">
        <w:rPr>
          <w:rFonts w:ascii="Arial" w:hAnsi="Arial" w:cs="Arial"/>
          <w:b/>
          <w:bCs/>
          <w:sz w:val="20"/>
          <w:szCs w:val="20"/>
        </w:rPr>
        <w:t>§ 3.</w:t>
      </w:r>
    </w:p>
    <w:p w14:paraId="2BE2793D" w14:textId="6886EE1D" w:rsidR="009A1481" w:rsidRPr="00B12AEC" w:rsidRDefault="009A1481" w:rsidP="00E251F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12AEC">
        <w:rPr>
          <w:rFonts w:ascii="Arial" w:hAnsi="Arial" w:cs="Arial"/>
          <w:sz w:val="20"/>
          <w:szCs w:val="20"/>
        </w:rPr>
        <w:t xml:space="preserve">Strony uzgadniają, że za wykonanie zadania </w:t>
      </w:r>
      <w:r w:rsidR="001A49BF">
        <w:rPr>
          <w:rFonts w:ascii="Arial" w:hAnsi="Arial" w:cs="Arial"/>
          <w:sz w:val="20"/>
          <w:szCs w:val="20"/>
        </w:rPr>
        <w:t>Wykonawca</w:t>
      </w:r>
      <w:r w:rsidR="001A49BF" w:rsidRPr="00B12AEC">
        <w:rPr>
          <w:rFonts w:ascii="Arial" w:hAnsi="Arial" w:cs="Arial"/>
          <w:sz w:val="20"/>
          <w:szCs w:val="20"/>
        </w:rPr>
        <w:t xml:space="preserve"> </w:t>
      </w:r>
      <w:r w:rsidRPr="00B12AEC">
        <w:rPr>
          <w:rFonts w:ascii="Arial" w:hAnsi="Arial" w:cs="Arial"/>
          <w:sz w:val="20"/>
          <w:szCs w:val="20"/>
        </w:rPr>
        <w:t>otrzyma wynagrodzenie</w:t>
      </w:r>
      <w:r w:rsidR="0071348F" w:rsidRPr="00B12AEC">
        <w:rPr>
          <w:rFonts w:ascii="Arial" w:hAnsi="Arial" w:cs="Arial"/>
          <w:sz w:val="20"/>
          <w:szCs w:val="20"/>
        </w:rPr>
        <w:t xml:space="preserve"> w kwocie</w:t>
      </w:r>
      <w:r w:rsidR="003C2D1A" w:rsidRPr="00B12AEC">
        <w:rPr>
          <w:rFonts w:ascii="Arial" w:hAnsi="Arial" w:cs="Arial"/>
          <w:sz w:val="20"/>
          <w:szCs w:val="20"/>
        </w:rPr>
        <w:t xml:space="preserve"> nie większej </w:t>
      </w:r>
      <w:r w:rsidR="003C2D1A" w:rsidRPr="006F1A63">
        <w:rPr>
          <w:rFonts w:ascii="Arial" w:hAnsi="Arial" w:cs="Arial"/>
          <w:sz w:val="20"/>
          <w:szCs w:val="20"/>
        </w:rPr>
        <w:t>niż</w:t>
      </w:r>
      <w:r w:rsidR="002E3544" w:rsidRPr="006F1A63">
        <w:rPr>
          <w:rFonts w:ascii="Arial" w:hAnsi="Arial" w:cs="Arial"/>
          <w:sz w:val="20"/>
          <w:szCs w:val="20"/>
        </w:rPr>
        <w:t xml:space="preserve"> </w:t>
      </w:r>
      <w:r w:rsidR="00DB6D36">
        <w:rPr>
          <w:rFonts w:ascii="Arial" w:hAnsi="Arial" w:cs="Arial"/>
          <w:b/>
          <w:sz w:val="20"/>
          <w:szCs w:val="20"/>
        </w:rPr>
        <w:t>108</w:t>
      </w:r>
      <w:r w:rsidR="002E3544" w:rsidRPr="006F1A63">
        <w:rPr>
          <w:rFonts w:ascii="Arial" w:hAnsi="Arial" w:cs="Arial"/>
          <w:b/>
          <w:sz w:val="20"/>
          <w:szCs w:val="20"/>
        </w:rPr>
        <w:t> 000,00</w:t>
      </w:r>
      <w:r w:rsidR="002E3544" w:rsidRPr="006F1A63">
        <w:rPr>
          <w:rFonts w:ascii="Arial" w:hAnsi="Arial" w:cs="Arial"/>
          <w:sz w:val="20"/>
          <w:szCs w:val="20"/>
        </w:rPr>
        <w:t xml:space="preserve"> (słownie:</w:t>
      </w:r>
      <w:r w:rsidR="00DB6D36">
        <w:rPr>
          <w:rFonts w:ascii="Arial" w:hAnsi="Arial" w:cs="Arial"/>
          <w:sz w:val="20"/>
          <w:szCs w:val="20"/>
        </w:rPr>
        <w:t xml:space="preserve"> sto osiem tysięcy</w:t>
      </w:r>
      <w:r w:rsidR="00183125">
        <w:rPr>
          <w:rFonts w:ascii="Arial" w:hAnsi="Arial" w:cs="Arial"/>
          <w:sz w:val="20"/>
          <w:szCs w:val="20"/>
        </w:rPr>
        <w:t xml:space="preserve"> </w:t>
      </w:r>
      <w:r w:rsidRPr="006F1A63">
        <w:rPr>
          <w:rFonts w:ascii="Arial" w:hAnsi="Arial" w:cs="Arial"/>
          <w:sz w:val="20"/>
          <w:szCs w:val="20"/>
        </w:rPr>
        <w:t>00/100) złot</w:t>
      </w:r>
      <w:r w:rsidR="0071348F" w:rsidRPr="006F1A63">
        <w:rPr>
          <w:rFonts w:ascii="Arial" w:hAnsi="Arial" w:cs="Arial"/>
          <w:sz w:val="20"/>
          <w:szCs w:val="20"/>
        </w:rPr>
        <w:t>ych</w:t>
      </w:r>
      <w:r w:rsidR="00CA0EC0" w:rsidRPr="006F1A63">
        <w:rPr>
          <w:rFonts w:ascii="Arial" w:hAnsi="Arial" w:cs="Arial"/>
          <w:sz w:val="20"/>
          <w:szCs w:val="20"/>
        </w:rPr>
        <w:t xml:space="preserve"> </w:t>
      </w:r>
      <w:r w:rsidR="00814E0C" w:rsidRPr="006F1A63">
        <w:rPr>
          <w:rFonts w:ascii="Arial" w:hAnsi="Arial" w:cs="Arial"/>
          <w:sz w:val="20"/>
          <w:szCs w:val="20"/>
        </w:rPr>
        <w:t>brutto</w:t>
      </w:r>
      <w:r w:rsidR="008C4D8F" w:rsidRPr="006F1A63">
        <w:rPr>
          <w:rFonts w:ascii="Arial" w:hAnsi="Arial" w:cs="Arial"/>
          <w:sz w:val="20"/>
          <w:szCs w:val="20"/>
        </w:rPr>
        <w:t>,</w:t>
      </w:r>
      <w:r w:rsidR="008C4D8F" w:rsidRPr="00B12AEC">
        <w:rPr>
          <w:rFonts w:ascii="Arial" w:hAnsi="Arial" w:cs="Arial"/>
          <w:sz w:val="20"/>
          <w:szCs w:val="20"/>
        </w:rPr>
        <w:t xml:space="preserve"> </w:t>
      </w:r>
      <w:r w:rsidR="0071348F" w:rsidRPr="00B12AEC">
        <w:rPr>
          <w:rFonts w:ascii="Arial" w:hAnsi="Arial" w:cs="Arial"/>
          <w:sz w:val="20"/>
          <w:szCs w:val="20"/>
        </w:rPr>
        <w:t>zwane dalej „wynagrodzeniem”</w:t>
      </w:r>
      <w:r w:rsidR="00030E87" w:rsidRPr="00B12AEC">
        <w:rPr>
          <w:rFonts w:ascii="Arial" w:hAnsi="Arial" w:cs="Arial"/>
          <w:sz w:val="20"/>
          <w:szCs w:val="20"/>
        </w:rPr>
        <w:t xml:space="preserve">, płatne </w:t>
      </w:r>
      <w:r w:rsidR="003C2D1A" w:rsidRPr="00B12AEC">
        <w:rPr>
          <w:rFonts w:ascii="Arial" w:hAnsi="Arial" w:cs="Arial"/>
          <w:sz w:val="20"/>
          <w:szCs w:val="20"/>
        </w:rPr>
        <w:t xml:space="preserve">w częściach </w:t>
      </w:r>
      <w:r w:rsidR="004514B4" w:rsidRPr="00B12AEC">
        <w:rPr>
          <w:rFonts w:ascii="Arial" w:hAnsi="Arial" w:cs="Arial"/>
          <w:sz w:val="20"/>
          <w:szCs w:val="20"/>
        </w:rPr>
        <w:t>zgodnie z</w:t>
      </w:r>
      <w:r w:rsidR="00030E87" w:rsidRPr="00B12AEC">
        <w:rPr>
          <w:rFonts w:ascii="Arial" w:hAnsi="Arial" w:cs="Arial"/>
          <w:sz w:val="20"/>
          <w:szCs w:val="20"/>
        </w:rPr>
        <w:t xml:space="preserve"> ust. 2</w:t>
      </w:r>
      <w:r w:rsidR="0071348F" w:rsidRPr="00B12AEC">
        <w:rPr>
          <w:rFonts w:ascii="Arial" w:hAnsi="Arial" w:cs="Arial"/>
          <w:sz w:val="20"/>
          <w:szCs w:val="20"/>
        </w:rPr>
        <w:t>.</w:t>
      </w:r>
      <w:r w:rsidR="002921BE">
        <w:rPr>
          <w:rFonts w:ascii="Arial" w:hAnsi="Arial" w:cs="Arial"/>
          <w:sz w:val="20"/>
          <w:szCs w:val="20"/>
        </w:rPr>
        <w:t xml:space="preserve"> </w:t>
      </w:r>
      <w:r w:rsidR="002921BE" w:rsidRPr="009B2575">
        <w:rPr>
          <w:rFonts w:ascii="Arial" w:hAnsi="Arial" w:cs="Arial"/>
          <w:sz w:val="20"/>
          <w:szCs w:val="20"/>
        </w:rPr>
        <w:t>Wynagrodzenie uwzględnia minimalną stawkę godzinową określoną na podstawie przepisów o minimalnym wynagrodzeniu za pracę oraz liczbę przepracowanych godzin.</w:t>
      </w:r>
    </w:p>
    <w:p w14:paraId="2A51E597" w14:textId="69890330" w:rsidR="00030E87" w:rsidRPr="00B12AEC" w:rsidRDefault="006B3090" w:rsidP="00E251F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12AEC">
        <w:rPr>
          <w:rFonts w:ascii="Arial" w:hAnsi="Arial" w:cs="Arial"/>
          <w:sz w:val="20"/>
          <w:szCs w:val="20"/>
        </w:rPr>
        <w:t xml:space="preserve">Wynagrodzenie </w:t>
      </w:r>
      <w:r w:rsidR="00815375">
        <w:rPr>
          <w:rFonts w:ascii="Arial" w:hAnsi="Arial" w:cs="Arial"/>
          <w:sz w:val="20"/>
          <w:szCs w:val="20"/>
        </w:rPr>
        <w:t xml:space="preserve">miesięczne, w kwocie nie większej niż </w:t>
      </w:r>
      <w:r w:rsidR="00F82E84" w:rsidRPr="00C1251E">
        <w:rPr>
          <w:rFonts w:ascii="Arial" w:hAnsi="Arial" w:cs="Arial"/>
          <w:sz w:val="20"/>
          <w:szCs w:val="20"/>
        </w:rPr>
        <w:t>……</w:t>
      </w:r>
      <w:r w:rsidR="00815375">
        <w:rPr>
          <w:rFonts w:ascii="Arial" w:hAnsi="Arial" w:cs="Arial"/>
          <w:sz w:val="20"/>
          <w:szCs w:val="20"/>
        </w:rPr>
        <w:t xml:space="preserve"> (słownie: </w:t>
      </w:r>
      <w:r w:rsidR="001D7C98">
        <w:rPr>
          <w:rFonts w:ascii="Arial" w:hAnsi="Arial" w:cs="Arial"/>
          <w:sz w:val="20"/>
          <w:szCs w:val="20"/>
        </w:rPr>
        <w:t>….</w:t>
      </w:r>
      <w:r w:rsidR="00814E0C">
        <w:rPr>
          <w:rFonts w:ascii="Arial" w:hAnsi="Arial" w:cs="Arial"/>
          <w:sz w:val="20"/>
          <w:szCs w:val="20"/>
        </w:rPr>
        <w:t>) złotych brutto</w:t>
      </w:r>
      <w:r w:rsidR="00815375">
        <w:rPr>
          <w:rFonts w:ascii="Arial" w:hAnsi="Arial" w:cs="Arial"/>
          <w:sz w:val="20"/>
          <w:szCs w:val="20"/>
        </w:rPr>
        <w:t>, odpowiadające 160 godzinom pracy</w:t>
      </w:r>
      <w:r w:rsidR="00BD6F39">
        <w:rPr>
          <w:rFonts w:ascii="Arial" w:hAnsi="Arial" w:cs="Arial"/>
          <w:sz w:val="20"/>
          <w:szCs w:val="20"/>
        </w:rPr>
        <w:t xml:space="preserve"> (wynagrodzenie za godzinę pracy: </w:t>
      </w:r>
      <w:r w:rsidR="00F82E84" w:rsidRPr="00C1251E">
        <w:rPr>
          <w:rFonts w:ascii="Arial" w:hAnsi="Arial" w:cs="Arial"/>
          <w:sz w:val="20"/>
          <w:szCs w:val="20"/>
        </w:rPr>
        <w:t>….</w:t>
      </w:r>
      <w:r w:rsidR="00BD6F39">
        <w:rPr>
          <w:rFonts w:ascii="Arial" w:hAnsi="Arial" w:cs="Arial"/>
          <w:sz w:val="20"/>
          <w:szCs w:val="20"/>
        </w:rPr>
        <w:t xml:space="preserve"> złotych brutto, słownie</w:t>
      </w:r>
      <w:r w:rsidR="00C20393">
        <w:rPr>
          <w:rFonts w:ascii="Arial" w:hAnsi="Arial" w:cs="Arial"/>
          <w:sz w:val="20"/>
          <w:szCs w:val="20"/>
        </w:rPr>
        <w:t>:</w:t>
      </w:r>
      <w:r w:rsidR="00BD6F39">
        <w:rPr>
          <w:rFonts w:ascii="Arial" w:hAnsi="Arial" w:cs="Arial"/>
          <w:sz w:val="20"/>
          <w:szCs w:val="20"/>
        </w:rPr>
        <w:t xml:space="preserve"> </w:t>
      </w:r>
      <w:r w:rsidR="00466FCF">
        <w:rPr>
          <w:rFonts w:ascii="Arial" w:hAnsi="Arial" w:cs="Arial"/>
          <w:sz w:val="20"/>
          <w:szCs w:val="20"/>
        </w:rPr>
        <w:t>…</w:t>
      </w:r>
      <w:r w:rsidR="00BD6F39">
        <w:rPr>
          <w:rFonts w:ascii="Arial" w:hAnsi="Arial" w:cs="Arial"/>
          <w:sz w:val="20"/>
          <w:szCs w:val="20"/>
        </w:rPr>
        <w:t xml:space="preserve"> złotych)</w:t>
      </w:r>
      <w:r w:rsidR="00815375">
        <w:rPr>
          <w:rFonts w:ascii="Arial" w:hAnsi="Arial" w:cs="Arial"/>
          <w:sz w:val="20"/>
          <w:szCs w:val="20"/>
        </w:rPr>
        <w:t xml:space="preserve">, </w:t>
      </w:r>
      <w:r w:rsidRPr="00B12AEC">
        <w:rPr>
          <w:rFonts w:ascii="Arial" w:hAnsi="Arial" w:cs="Arial"/>
          <w:sz w:val="20"/>
          <w:szCs w:val="20"/>
        </w:rPr>
        <w:t xml:space="preserve">będzie </w:t>
      </w:r>
      <w:r w:rsidR="00D2109C" w:rsidRPr="00B12AEC">
        <w:rPr>
          <w:rFonts w:ascii="Arial" w:hAnsi="Arial" w:cs="Arial"/>
          <w:sz w:val="20"/>
          <w:szCs w:val="20"/>
        </w:rPr>
        <w:t xml:space="preserve">płatne </w:t>
      </w:r>
      <w:r w:rsidR="00D2109C">
        <w:rPr>
          <w:rFonts w:ascii="Arial" w:hAnsi="Arial" w:cs="Arial"/>
          <w:sz w:val="20"/>
          <w:szCs w:val="20"/>
        </w:rPr>
        <w:t>w</w:t>
      </w:r>
      <w:r w:rsidR="00297E4F">
        <w:rPr>
          <w:rFonts w:ascii="Arial" w:hAnsi="Arial" w:cs="Arial"/>
          <w:sz w:val="20"/>
          <w:szCs w:val="20"/>
        </w:rPr>
        <w:t xml:space="preserve"> </w:t>
      </w:r>
      <w:r w:rsidR="00D2109C">
        <w:rPr>
          <w:rFonts w:ascii="Arial" w:hAnsi="Arial" w:cs="Arial"/>
          <w:sz w:val="20"/>
          <w:szCs w:val="20"/>
        </w:rPr>
        <w:t>wysokości proporcjonalnej do</w:t>
      </w:r>
      <w:r w:rsidR="00297E4F">
        <w:rPr>
          <w:rFonts w:ascii="Arial" w:hAnsi="Arial" w:cs="Arial"/>
          <w:sz w:val="20"/>
          <w:szCs w:val="20"/>
        </w:rPr>
        <w:t xml:space="preserve"> liczby </w:t>
      </w:r>
      <w:r w:rsidR="0091506A">
        <w:rPr>
          <w:rFonts w:ascii="Arial" w:hAnsi="Arial" w:cs="Arial"/>
          <w:sz w:val="20"/>
          <w:szCs w:val="20"/>
        </w:rPr>
        <w:t xml:space="preserve">faktycznie </w:t>
      </w:r>
      <w:r w:rsidR="00297E4F">
        <w:rPr>
          <w:rFonts w:ascii="Arial" w:hAnsi="Arial" w:cs="Arial"/>
          <w:sz w:val="20"/>
          <w:szCs w:val="20"/>
        </w:rPr>
        <w:t xml:space="preserve">przepracowanych godzin w danym </w:t>
      </w:r>
      <w:r w:rsidR="00A15069">
        <w:rPr>
          <w:rFonts w:ascii="Arial" w:hAnsi="Arial" w:cs="Arial"/>
          <w:sz w:val="20"/>
          <w:szCs w:val="20"/>
        </w:rPr>
        <w:t>okresie rozliczeniowym</w:t>
      </w:r>
      <w:r w:rsidRPr="00B12AEC">
        <w:rPr>
          <w:rFonts w:ascii="Arial" w:hAnsi="Arial" w:cs="Arial"/>
          <w:sz w:val="20"/>
          <w:szCs w:val="20"/>
        </w:rPr>
        <w:t>, którym jest miesiąc kalendarzowy</w:t>
      </w:r>
      <w:r w:rsidR="00614B7C" w:rsidRPr="00B12AEC">
        <w:rPr>
          <w:rFonts w:ascii="Arial" w:hAnsi="Arial" w:cs="Arial"/>
          <w:sz w:val="20"/>
          <w:szCs w:val="20"/>
        </w:rPr>
        <w:t>.</w:t>
      </w:r>
      <w:r w:rsidR="0091506A">
        <w:rPr>
          <w:rFonts w:ascii="Arial" w:hAnsi="Arial" w:cs="Arial"/>
          <w:sz w:val="20"/>
          <w:szCs w:val="20"/>
        </w:rPr>
        <w:t xml:space="preserve"> Wykonywanie zadania</w:t>
      </w:r>
      <w:r w:rsidR="0091506A" w:rsidRPr="0091506A">
        <w:rPr>
          <w:rFonts w:ascii="Arial" w:hAnsi="Arial" w:cs="Arial"/>
          <w:sz w:val="20"/>
          <w:szCs w:val="20"/>
        </w:rPr>
        <w:t xml:space="preserve"> </w:t>
      </w:r>
      <w:r w:rsidR="00A15069">
        <w:rPr>
          <w:rFonts w:ascii="Arial" w:hAnsi="Arial" w:cs="Arial"/>
          <w:sz w:val="20"/>
          <w:szCs w:val="20"/>
        </w:rPr>
        <w:t>przez w</w:t>
      </w:r>
      <w:r w:rsidR="0091506A" w:rsidRPr="0091506A">
        <w:rPr>
          <w:rFonts w:ascii="Arial" w:hAnsi="Arial" w:cs="Arial"/>
          <w:sz w:val="20"/>
          <w:szCs w:val="20"/>
        </w:rPr>
        <w:t>iększ</w:t>
      </w:r>
      <w:r w:rsidR="00A15069">
        <w:rPr>
          <w:rFonts w:ascii="Arial" w:hAnsi="Arial" w:cs="Arial"/>
          <w:sz w:val="20"/>
          <w:szCs w:val="20"/>
        </w:rPr>
        <w:t>ą</w:t>
      </w:r>
      <w:r w:rsidR="0091506A" w:rsidRPr="0091506A">
        <w:rPr>
          <w:rFonts w:ascii="Arial" w:hAnsi="Arial" w:cs="Arial"/>
          <w:sz w:val="20"/>
          <w:szCs w:val="20"/>
        </w:rPr>
        <w:t xml:space="preserve"> licz</w:t>
      </w:r>
      <w:r w:rsidR="00A15069">
        <w:rPr>
          <w:rFonts w:ascii="Arial" w:hAnsi="Arial" w:cs="Arial"/>
          <w:sz w:val="20"/>
          <w:szCs w:val="20"/>
        </w:rPr>
        <w:t>bę</w:t>
      </w:r>
      <w:r w:rsidR="0091506A" w:rsidRPr="0091506A">
        <w:rPr>
          <w:rFonts w:ascii="Arial" w:hAnsi="Arial" w:cs="Arial"/>
          <w:sz w:val="20"/>
          <w:szCs w:val="20"/>
        </w:rPr>
        <w:t xml:space="preserve"> godzin niż </w:t>
      </w:r>
      <w:r w:rsidR="0091506A">
        <w:rPr>
          <w:rFonts w:ascii="Arial" w:hAnsi="Arial" w:cs="Arial"/>
          <w:sz w:val="20"/>
          <w:szCs w:val="20"/>
        </w:rPr>
        <w:t xml:space="preserve">160 </w:t>
      </w:r>
      <w:r w:rsidR="00A15069">
        <w:rPr>
          <w:rFonts w:ascii="Arial" w:hAnsi="Arial" w:cs="Arial"/>
          <w:sz w:val="20"/>
          <w:szCs w:val="20"/>
        </w:rPr>
        <w:t xml:space="preserve">w danym okresie rozliczeniowym </w:t>
      </w:r>
      <w:r w:rsidR="0091506A" w:rsidRPr="0091506A">
        <w:rPr>
          <w:rFonts w:ascii="Arial" w:hAnsi="Arial" w:cs="Arial"/>
          <w:sz w:val="20"/>
          <w:szCs w:val="20"/>
        </w:rPr>
        <w:t>bez odrębnej umowy/zlecenia uznaje się za niezlecone</w:t>
      </w:r>
      <w:r w:rsidR="00A15069">
        <w:rPr>
          <w:rFonts w:ascii="Arial" w:hAnsi="Arial" w:cs="Arial"/>
          <w:sz w:val="20"/>
          <w:szCs w:val="20"/>
        </w:rPr>
        <w:t xml:space="preserve"> przez Zamawiającego</w:t>
      </w:r>
      <w:r w:rsidR="0091506A" w:rsidRPr="0091506A">
        <w:rPr>
          <w:rFonts w:ascii="Arial" w:hAnsi="Arial" w:cs="Arial"/>
          <w:sz w:val="20"/>
          <w:szCs w:val="20"/>
        </w:rPr>
        <w:t xml:space="preserve">, a Zamawiający nie jest zobowiązany do zapłaty za </w:t>
      </w:r>
      <w:r w:rsidR="00A15069">
        <w:rPr>
          <w:rFonts w:ascii="Arial" w:hAnsi="Arial" w:cs="Arial"/>
          <w:sz w:val="20"/>
          <w:szCs w:val="20"/>
        </w:rPr>
        <w:t>wykonywanie zadania w godzinach nadliczbowych</w:t>
      </w:r>
      <w:r w:rsidR="0091506A" w:rsidRPr="0091506A">
        <w:rPr>
          <w:rFonts w:ascii="Arial" w:hAnsi="Arial" w:cs="Arial"/>
          <w:sz w:val="20"/>
          <w:szCs w:val="20"/>
        </w:rPr>
        <w:t>.</w:t>
      </w:r>
    </w:p>
    <w:p w14:paraId="22E18FD3" w14:textId="668B3F13" w:rsidR="006B6D50" w:rsidRDefault="009A1481" w:rsidP="00E251F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Zapłata wynagrodzenia nastąpi przelewem na rachunek bankowy </w:t>
      </w:r>
      <w:r w:rsidR="001A49BF">
        <w:rPr>
          <w:rFonts w:ascii="Arial" w:hAnsi="Arial" w:cs="Arial"/>
          <w:sz w:val="20"/>
          <w:szCs w:val="20"/>
        </w:rPr>
        <w:t xml:space="preserve">Wykonawcy </w:t>
      </w:r>
      <w:r w:rsidRPr="009A1481">
        <w:rPr>
          <w:rFonts w:ascii="Arial" w:hAnsi="Arial" w:cs="Arial"/>
          <w:sz w:val="20"/>
          <w:szCs w:val="20"/>
        </w:rPr>
        <w:t>o numerze</w:t>
      </w:r>
      <w:r w:rsidR="00E251F9">
        <w:rPr>
          <w:rFonts w:ascii="Arial" w:hAnsi="Arial" w:cs="Arial"/>
          <w:b/>
          <w:bCs/>
          <w:sz w:val="20"/>
          <w:szCs w:val="20"/>
        </w:rPr>
        <w:t>……………………</w:t>
      </w:r>
      <w:r w:rsidRPr="00B3617E">
        <w:rPr>
          <w:rFonts w:ascii="Arial" w:hAnsi="Arial" w:cs="Arial"/>
          <w:sz w:val="20"/>
          <w:szCs w:val="20"/>
        </w:rPr>
        <w:t>,</w:t>
      </w:r>
      <w:r w:rsidRPr="009A1481">
        <w:rPr>
          <w:rFonts w:ascii="Arial" w:hAnsi="Arial" w:cs="Arial"/>
          <w:sz w:val="20"/>
          <w:szCs w:val="20"/>
        </w:rPr>
        <w:t xml:space="preserve"> </w:t>
      </w:r>
      <w:r w:rsidR="007A4F6C" w:rsidRPr="007A4F6C">
        <w:rPr>
          <w:rFonts w:ascii="Arial" w:hAnsi="Arial" w:cs="Arial"/>
          <w:sz w:val="20"/>
          <w:szCs w:val="20"/>
          <w:shd w:val="clear" w:color="auto" w:fill="FFFFFF"/>
        </w:rPr>
        <w:t>w</w:t>
      </w:r>
      <w:r w:rsidRPr="007A4F6C">
        <w:rPr>
          <w:rFonts w:ascii="Arial" w:hAnsi="Arial" w:cs="Arial"/>
          <w:sz w:val="20"/>
          <w:szCs w:val="20"/>
        </w:rPr>
        <w:t xml:space="preserve"> ter</w:t>
      </w:r>
      <w:r w:rsidRPr="009A1481">
        <w:rPr>
          <w:rFonts w:ascii="Arial" w:hAnsi="Arial" w:cs="Arial"/>
          <w:sz w:val="20"/>
          <w:szCs w:val="20"/>
        </w:rPr>
        <w:t xml:space="preserve">minie 14 dni </w:t>
      </w:r>
      <w:r w:rsidR="00030E87">
        <w:rPr>
          <w:rFonts w:ascii="Arial" w:hAnsi="Arial" w:cs="Arial"/>
          <w:sz w:val="20"/>
          <w:szCs w:val="20"/>
        </w:rPr>
        <w:t xml:space="preserve">od dnia doręczenia </w:t>
      </w:r>
      <w:r w:rsidR="001A49BF">
        <w:rPr>
          <w:rFonts w:ascii="Arial" w:hAnsi="Arial" w:cs="Arial"/>
          <w:sz w:val="20"/>
          <w:szCs w:val="20"/>
        </w:rPr>
        <w:t xml:space="preserve">Zamawiającemu </w:t>
      </w:r>
      <w:r w:rsidRPr="009A1481">
        <w:rPr>
          <w:rFonts w:ascii="Arial" w:hAnsi="Arial" w:cs="Arial"/>
          <w:sz w:val="20"/>
          <w:szCs w:val="20"/>
        </w:rPr>
        <w:t>pr</w:t>
      </w:r>
      <w:r w:rsidR="006D5AF3">
        <w:rPr>
          <w:rFonts w:ascii="Arial" w:hAnsi="Arial" w:cs="Arial"/>
          <w:sz w:val="20"/>
          <w:szCs w:val="20"/>
        </w:rPr>
        <w:t>awidłowo wystawionej faktury</w:t>
      </w:r>
      <w:r w:rsidR="00E0421A" w:rsidRPr="00B12AEC">
        <w:rPr>
          <w:rFonts w:ascii="Arial" w:hAnsi="Arial" w:cs="Arial"/>
          <w:sz w:val="20"/>
          <w:szCs w:val="20"/>
        </w:rPr>
        <w:t xml:space="preserve">, </w:t>
      </w:r>
      <w:r w:rsidR="00B56C5C" w:rsidRPr="00B12AEC">
        <w:rPr>
          <w:rFonts w:ascii="Arial" w:hAnsi="Arial" w:cs="Arial"/>
          <w:sz w:val="20"/>
          <w:szCs w:val="20"/>
        </w:rPr>
        <w:t>z zastrzeżeniem ust. 7</w:t>
      </w:r>
      <w:r w:rsidRPr="00B12AEC">
        <w:rPr>
          <w:rFonts w:ascii="Arial" w:hAnsi="Arial" w:cs="Arial"/>
          <w:sz w:val="20"/>
          <w:szCs w:val="20"/>
        </w:rPr>
        <w:t>.</w:t>
      </w:r>
      <w:r w:rsidRPr="009A1481">
        <w:rPr>
          <w:rFonts w:ascii="Arial" w:hAnsi="Arial" w:cs="Arial"/>
          <w:sz w:val="20"/>
          <w:szCs w:val="20"/>
        </w:rPr>
        <w:t xml:space="preserve"> Podstawą wystawienia faktury jest protokół </w:t>
      </w:r>
      <w:r w:rsidR="00030E87">
        <w:rPr>
          <w:rFonts w:ascii="Arial" w:hAnsi="Arial" w:cs="Arial"/>
          <w:sz w:val="20"/>
          <w:szCs w:val="20"/>
        </w:rPr>
        <w:t xml:space="preserve">odbioru zadania sporządzony przez </w:t>
      </w:r>
      <w:r w:rsidR="001A49BF">
        <w:rPr>
          <w:rFonts w:ascii="Arial" w:hAnsi="Arial" w:cs="Arial"/>
          <w:sz w:val="20"/>
          <w:szCs w:val="20"/>
        </w:rPr>
        <w:t>Zamawiającego</w:t>
      </w:r>
      <w:r w:rsidR="001A49BF" w:rsidRPr="009A1481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 xml:space="preserve">zgodnie z § </w:t>
      </w:r>
      <w:r w:rsidR="009406F3">
        <w:rPr>
          <w:rFonts w:ascii="Arial" w:hAnsi="Arial" w:cs="Arial"/>
          <w:sz w:val="20"/>
          <w:szCs w:val="20"/>
        </w:rPr>
        <w:t>4</w:t>
      </w:r>
      <w:r w:rsidR="00052D61">
        <w:rPr>
          <w:rFonts w:ascii="Arial" w:hAnsi="Arial" w:cs="Arial"/>
          <w:sz w:val="20"/>
          <w:szCs w:val="20"/>
        </w:rPr>
        <w:t xml:space="preserve">. </w:t>
      </w:r>
    </w:p>
    <w:p w14:paraId="42574D72" w14:textId="7588C825" w:rsidR="006B6D50" w:rsidRDefault="00052D61" w:rsidP="00A1506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Fakturę </w:t>
      </w:r>
      <w:r w:rsidR="00030E87">
        <w:rPr>
          <w:rFonts w:ascii="Arial" w:hAnsi="Arial" w:cs="Arial"/>
          <w:sz w:val="20"/>
          <w:szCs w:val="20"/>
        </w:rPr>
        <w:t xml:space="preserve">należy doręczyć </w:t>
      </w:r>
      <w:r w:rsidR="001A49BF">
        <w:rPr>
          <w:rFonts w:ascii="Arial" w:hAnsi="Arial" w:cs="Arial"/>
          <w:sz w:val="20"/>
          <w:szCs w:val="20"/>
        </w:rPr>
        <w:t>Zamawiającemu</w:t>
      </w:r>
      <w:r w:rsidR="006B6D50">
        <w:rPr>
          <w:rFonts w:ascii="Arial" w:hAnsi="Arial" w:cs="Arial"/>
          <w:sz w:val="20"/>
          <w:szCs w:val="20"/>
        </w:rPr>
        <w:t>:</w:t>
      </w:r>
      <w:r w:rsidR="009A1481" w:rsidRPr="009A1481">
        <w:rPr>
          <w:rFonts w:ascii="Arial" w:hAnsi="Arial" w:cs="Arial"/>
          <w:sz w:val="20"/>
          <w:szCs w:val="20"/>
        </w:rPr>
        <w:t xml:space="preserve"> </w:t>
      </w:r>
    </w:p>
    <w:p w14:paraId="2A42E64E" w14:textId="77777777" w:rsidR="006B6D50" w:rsidRDefault="009A1481" w:rsidP="00E251F9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B6D50">
        <w:rPr>
          <w:rFonts w:ascii="Arial" w:hAnsi="Arial" w:cs="Arial"/>
          <w:sz w:val="20"/>
          <w:szCs w:val="20"/>
        </w:rPr>
        <w:t>pod adres: Ministerstwo</w:t>
      </w:r>
      <w:r w:rsidR="00F4062B" w:rsidRPr="006B6D50">
        <w:rPr>
          <w:rFonts w:ascii="Arial" w:hAnsi="Arial" w:cs="Arial"/>
          <w:sz w:val="20"/>
          <w:szCs w:val="20"/>
        </w:rPr>
        <w:t xml:space="preserve"> Funduszy i Polityki Regionalnej</w:t>
      </w:r>
      <w:r w:rsidRPr="006B6D50">
        <w:rPr>
          <w:rFonts w:ascii="Arial" w:hAnsi="Arial" w:cs="Arial"/>
          <w:sz w:val="20"/>
          <w:szCs w:val="20"/>
        </w:rPr>
        <w:t>, De</w:t>
      </w:r>
      <w:r w:rsidR="00030E87" w:rsidRPr="006B6D50">
        <w:rPr>
          <w:rFonts w:ascii="Arial" w:hAnsi="Arial" w:cs="Arial"/>
          <w:sz w:val="20"/>
          <w:szCs w:val="20"/>
        </w:rPr>
        <w:t>partament Programów Pomocowych, ul. Wspólna 2/4</w:t>
      </w:r>
      <w:r w:rsidRPr="006B6D50">
        <w:rPr>
          <w:rFonts w:ascii="Arial" w:hAnsi="Arial" w:cs="Arial"/>
          <w:bCs/>
          <w:sz w:val="20"/>
          <w:szCs w:val="20"/>
        </w:rPr>
        <w:t xml:space="preserve">, </w:t>
      </w:r>
      <w:r w:rsidRPr="006B6D50">
        <w:rPr>
          <w:rFonts w:ascii="Arial" w:hAnsi="Arial" w:cs="Arial"/>
          <w:sz w:val="20"/>
          <w:szCs w:val="20"/>
        </w:rPr>
        <w:t>00-</w:t>
      </w:r>
      <w:r w:rsidR="00030E87" w:rsidRPr="006B6D50">
        <w:rPr>
          <w:rFonts w:ascii="Arial" w:hAnsi="Arial" w:cs="Arial"/>
          <w:sz w:val="20"/>
          <w:szCs w:val="20"/>
        </w:rPr>
        <w:t>926</w:t>
      </w:r>
      <w:r w:rsidRPr="006B6D50">
        <w:rPr>
          <w:rFonts w:ascii="Arial" w:hAnsi="Arial" w:cs="Arial"/>
          <w:sz w:val="20"/>
          <w:szCs w:val="20"/>
        </w:rPr>
        <w:t xml:space="preserve"> Warszawa</w:t>
      </w:r>
      <w:r w:rsidR="009406F3" w:rsidRPr="006B6D50">
        <w:rPr>
          <w:rFonts w:ascii="Arial" w:hAnsi="Arial" w:cs="Arial"/>
          <w:sz w:val="20"/>
          <w:szCs w:val="20"/>
        </w:rPr>
        <w:t xml:space="preserve"> lub </w:t>
      </w:r>
    </w:p>
    <w:p w14:paraId="638A1AA5" w14:textId="4374E66E" w:rsidR="00030E87" w:rsidRDefault="009406F3" w:rsidP="00E251F9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B6D50">
        <w:rPr>
          <w:rFonts w:ascii="Arial" w:hAnsi="Arial" w:cs="Arial"/>
          <w:sz w:val="20"/>
          <w:szCs w:val="20"/>
        </w:rPr>
        <w:t>elektroniczni</w:t>
      </w:r>
      <w:r w:rsidR="00B525BA" w:rsidRPr="006B6D50">
        <w:rPr>
          <w:rFonts w:ascii="Arial" w:hAnsi="Arial" w:cs="Arial"/>
          <w:sz w:val="20"/>
          <w:szCs w:val="20"/>
        </w:rPr>
        <w:t xml:space="preserve">e </w:t>
      </w:r>
      <w:r w:rsidR="00CC1BB5">
        <w:rPr>
          <w:rFonts w:ascii="Arial" w:hAnsi="Arial" w:cs="Arial"/>
          <w:sz w:val="20"/>
          <w:szCs w:val="20"/>
        </w:rPr>
        <w:t>z adresu mailowego</w:t>
      </w:r>
      <w:r w:rsidR="003A3EFD">
        <w:rPr>
          <w:rFonts w:ascii="Arial" w:hAnsi="Arial" w:cs="Arial"/>
          <w:sz w:val="20"/>
          <w:szCs w:val="20"/>
        </w:rPr>
        <w:t xml:space="preserve"> Wykonawcy</w:t>
      </w:r>
      <w:r w:rsidR="00E251F9">
        <w:rPr>
          <w:rFonts w:ascii="Arial" w:hAnsi="Arial" w:cs="Arial"/>
          <w:sz w:val="20"/>
          <w:szCs w:val="20"/>
        </w:rPr>
        <w:t>…………………..</w:t>
      </w:r>
      <w:r w:rsidR="00BD6F39" w:rsidRPr="00254947">
        <w:rPr>
          <w:rFonts w:ascii="Arial" w:hAnsi="Arial" w:cs="Arial"/>
          <w:sz w:val="20"/>
          <w:szCs w:val="20"/>
        </w:rPr>
        <w:t>,</w:t>
      </w:r>
      <w:r w:rsidR="00D2109C" w:rsidRPr="00D2109C">
        <w:rPr>
          <w:rFonts w:ascii="Arial" w:hAnsi="Arial" w:cs="Arial"/>
          <w:sz w:val="20"/>
          <w:szCs w:val="20"/>
        </w:rPr>
        <w:t xml:space="preserve"> </w:t>
      </w:r>
      <w:r w:rsidR="00B525BA" w:rsidRPr="006B6D50">
        <w:rPr>
          <w:rFonts w:ascii="Arial" w:hAnsi="Arial" w:cs="Arial"/>
          <w:sz w:val="20"/>
          <w:szCs w:val="20"/>
        </w:rPr>
        <w:t>na adres mailowy Z</w:t>
      </w:r>
      <w:r w:rsidR="003A3EFD">
        <w:rPr>
          <w:rFonts w:ascii="Arial" w:hAnsi="Arial" w:cs="Arial"/>
          <w:sz w:val="20"/>
          <w:szCs w:val="20"/>
        </w:rPr>
        <w:t>amawiającego</w:t>
      </w:r>
      <w:r w:rsidRPr="006B6D50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6B6D50">
          <w:rPr>
            <w:rFonts w:ascii="Arial" w:hAnsi="Arial" w:cs="Arial"/>
            <w:sz w:val="20"/>
            <w:szCs w:val="20"/>
          </w:rPr>
          <w:t>faktury@mfipr.gov.pl</w:t>
        </w:r>
      </w:hyperlink>
      <w:r w:rsidR="004279D3" w:rsidRPr="006B6D50">
        <w:rPr>
          <w:rFonts w:ascii="Arial" w:hAnsi="Arial" w:cs="Arial"/>
          <w:sz w:val="20"/>
          <w:szCs w:val="20"/>
        </w:rPr>
        <w:t>.</w:t>
      </w:r>
      <w:r w:rsidR="00911D19">
        <w:rPr>
          <w:rFonts w:ascii="Arial" w:hAnsi="Arial" w:cs="Arial"/>
          <w:sz w:val="20"/>
          <w:szCs w:val="20"/>
        </w:rPr>
        <w:t xml:space="preserve"> l</w:t>
      </w:r>
      <w:r w:rsidR="006B6D50">
        <w:rPr>
          <w:rFonts w:ascii="Arial" w:hAnsi="Arial" w:cs="Arial"/>
          <w:sz w:val="20"/>
          <w:szCs w:val="20"/>
        </w:rPr>
        <w:t>ub</w:t>
      </w:r>
    </w:p>
    <w:p w14:paraId="442D23C0" w14:textId="77777777" w:rsidR="006B6D50" w:rsidRPr="006B6D50" w:rsidRDefault="006B6D50" w:rsidP="00E251F9">
      <w:pPr>
        <w:pStyle w:val="Akapitzlist"/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B6D50">
        <w:rPr>
          <w:rFonts w:ascii="Arial" w:hAnsi="Arial" w:cs="Arial"/>
          <w:sz w:val="20"/>
          <w:szCs w:val="20"/>
        </w:rPr>
        <w:t xml:space="preserve">przesłać za pośrednictwem Platformy Elektronicznego Fakturowania (adres: </w:t>
      </w:r>
      <w:proofErr w:type="spellStart"/>
      <w:r w:rsidRPr="006B6D50">
        <w:rPr>
          <w:rFonts w:ascii="Arial" w:hAnsi="Arial" w:cs="Arial"/>
          <w:sz w:val="20"/>
          <w:szCs w:val="20"/>
        </w:rPr>
        <w:t>PeF</w:t>
      </w:r>
      <w:proofErr w:type="spellEnd"/>
      <w:r w:rsidRPr="006B6D50">
        <w:rPr>
          <w:rFonts w:ascii="Arial" w:hAnsi="Arial" w:cs="Arial"/>
          <w:sz w:val="20"/>
          <w:szCs w:val="20"/>
        </w:rPr>
        <w:t xml:space="preserve"> Zamawiającego: NIP – 5262895199).</w:t>
      </w:r>
    </w:p>
    <w:p w14:paraId="12C1679A" w14:textId="69FF0C8D" w:rsidR="009A1481" w:rsidRPr="009A1481" w:rsidRDefault="009A1481" w:rsidP="00E251F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Dniem zapłaty wynagrodzenia jest dzień wydania dyspozycji </w:t>
      </w:r>
      <w:r w:rsidR="00030E87">
        <w:rPr>
          <w:rFonts w:ascii="Arial" w:hAnsi="Arial" w:cs="Arial"/>
          <w:sz w:val="20"/>
          <w:szCs w:val="20"/>
        </w:rPr>
        <w:t>przelewu z rachunku bankowego Z</w:t>
      </w:r>
      <w:r w:rsidR="00C471E4">
        <w:rPr>
          <w:rFonts w:ascii="Arial" w:hAnsi="Arial" w:cs="Arial"/>
          <w:sz w:val="20"/>
          <w:szCs w:val="20"/>
        </w:rPr>
        <w:t>amawiaj</w:t>
      </w:r>
      <w:r w:rsidR="001A1B0F">
        <w:rPr>
          <w:rFonts w:ascii="Arial" w:hAnsi="Arial" w:cs="Arial"/>
          <w:sz w:val="20"/>
          <w:szCs w:val="20"/>
        </w:rPr>
        <w:t>ą</w:t>
      </w:r>
      <w:r w:rsidR="00C471E4">
        <w:rPr>
          <w:rFonts w:ascii="Arial" w:hAnsi="Arial" w:cs="Arial"/>
          <w:sz w:val="20"/>
          <w:szCs w:val="20"/>
        </w:rPr>
        <w:t>cego</w:t>
      </w:r>
      <w:r w:rsidRPr="009A1481">
        <w:rPr>
          <w:rFonts w:ascii="Arial" w:hAnsi="Arial" w:cs="Arial"/>
          <w:sz w:val="20"/>
          <w:szCs w:val="20"/>
        </w:rPr>
        <w:t xml:space="preserve">. </w:t>
      </w:r>
    </w:p>
    <w:p w14:paraId="20B0332C" w14:textId="0B6C838C" w:rsidR="009A1481" w:rsidRPr="009A1481" w:rsidRDefault="009A1481" w:rsidP="00E251F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lastRenderedPageBreak/>
        <w:t xml:space="preserve">Za każdy dzień opóźnienia w zapłacie wynagrodzenia </w:t>
      </w:r>
      <w:r w:rsidR="00C471E4">
        <w:rPr>
          <w:rFonts w:ascii="Arial" w:hAnsi="Arial" w:cs="Arial"/>
          <w:sz w:val="20"/>
          <w:szCs w:val="20"/>
        </w:rPr>
        <w:t>Wykonawca</w:t>
      </w:r>
      <w:r w:rsidR="00D1127C">
        <w:rPr>
          <w:rFonts w:ascii="Arial" w:hAnsi="Arial" w:cs="Arial"/>
          <w:sz w:val="20"/>
          <w:szCs w:val="20"/>
        </w:rPr>
        <w:t xml:space="preserve"> </w:t>
      </w:r>
      <w:r w:rsidR="00030E87">
        <w:rPr>
          <w:rFonts w:ascii="Arial" w:hAnsi="Arial" w:cs="Arial"/>
          <w:sz w:val="20"/>
          <w:szCs w:val="20"/>
        </w:rPr>
        <w:t xml:space="preserve">może żądać od </w:t>
      </w:r>
      <w:r w:rsidR="00C471E4">
        <w:rPr>
          <w:rFonts w:ascii="Arial" w:hAnsi="Arial" w:cs="Arial"/>
          <w:sz w:val="20"/>
          <w:szCs w:val="20"/>
        </w:rPr>
        <w:t>Zamawiającego</w:t>
      </w:r>
      <w:r w:rsidR="00C471E4" w:rsidRPr="009A1481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>odsetek ustawowych</w:t>
      </w:r>
      <w:r w:rsidR="00C471E4">
        <w:rPr>
          <w:rFonts w:ascii="Arial" w:hAnsi="Arial" w:cs="Arial"/>
          <w:sz w:val="20"/>
          <w:szCs w:val="20"/>
        </w:rPr>
        <w:t xml:space="preserve"> za opóźnienie</w:t>
      </w:r>
      <w:r w:rsidRPr="009A1481">
        <w:rPr>
          <w:rFonts w:ascii="Arial" w:hAnsi="Arial" w:cs="Arial"/>
          <w:sz w:val="20"/>
          <w:szCs w:val="20"/>
        </w:rPr>
        <w:t>.</w:t>
      </w:r>
    </w:p>
    <w:p w14:paraId="22A7E99D" w14:textId="05691FF5" w:rsidR="009A1481" w:rsidRPr="009A1481" w:rsidRDefault="00030E87" w:rsidP="00E251F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C471E4">
        <w:rPr>
          <w:rFonts w:ascii="Arial" w:hAnsi="Arial" w:cs="Arial"/>
          <w:sz w:val="20"/>
          <w:szCs w:val="20"/>
        </w:rPr>
        <w:t>amawiający</w:t>
      </w:r>
      <w:r w:rsidR="009A1481" w:rsidRPr="009A1481">
        <w:rPr>
          <w:rFonts w:ascii="Arial" w:hAnsi="Arial" w:cs="Arial"/>
          <w:sz w:val="20"/>
          <w:szCs w:val="20"/>
        </w:rPr>
        <w:t xml:space="preserve"> nie wyraża zgody na przelew (cesję) wierzytelności </w:t>
      </w:r>
      <w:r w:rsidR="00D2109C">
        <w:rPr>
          <w:rFonts w:ascii="Arial" w:hAnsi="Arial" w:cs="Arial"/>
          <w:sz w:val="20"/>
          <w:szCs w:val="20"/>
        </w:rPr>
        <w:t>Wykonawcy z</w:t>
      </w:r>
      <w:r w:rsidR="009A1481" w:rsidRPr="009A1481">
        <w:rPr>
          <w:rFonts w:ascii="Arial" w:hAnsi="Arial" w:cs="Arial"/>
          <w:sz w:val="20"/>
          <w:szCs w:val="20"/>
        </w:rPr>
        <w:t xml:space="preserve"> tytułu realizacji niniejszej umowy na osoby trzecie.</w:t>
      </w:r>
    </w:p>
    <w:p w14:paraId="1EBA0294" w14:textId="7190E597" w:rsidR="009A1481" w:rsidRPr="00E251F9" w:rsidRDefault="00C70963" w:rsidP="00E251F9">
      <w:pPr>
        <w:numPr>
          <w:ilvl w:val="0"/>
          <w:numId w:val="3"/>
        </w:numPr>
        <w:tabs>
          <w:tab w:val="clear" w:pos="240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C471E4">
        <w:rPr>
          <w:rFonts w:ascii="Arial" w:hAnsi="Arial" w:cs="Arial"/>
          <w:sz w:val="20"/>
          <w:szCs w:val="20"/>
        </w:rPr>
        <w:t>amawiający</w:t>
      </w:r>
      <w:r w:rsidR="009A1481" w:rsidRPr="009A1481">
        <w:rPr>
          <w:rFonts w:ascii="Arial" w:hAnsi="Arial" w:cs="Arial"/>
          <w:sz w:val="20"/>
          <w:szCs w:val="20"/>
        </w:rPr>
        <w:t xml:space="preserve"> oświadcza, że wynagrodzenie jest fin</w:t>
      </w:r>
      <w:r w:rsidR="00030E87">
        <w:rPr>
          <w:rFonts w:ascii="Arial" w:hAnsi="Arial" w:cs="Arial"/>
          <w:sz w:val="20"/>
          <w:szCs w:val="20"/>
        </w:rPr>
        <w:t xml:space="preserve">ansowane ze środków budżetowych </w:t>
      </w:r>
      <w:r w:rsidR="009A1481" w:rsidRPr="009A1481">
        <w:rPr>
          <w:rFonts w:ascii="Arial" w:hAnsi="Arial" w:cs="Arial"/>
          <w:sz w:val="20"/>
          <w:szCs w:val="20"/>
        </w:rPr>
        <w:t>przezn</w:t>
      </w:r>
      <w:r>
        <w:rPr>
          <w:rFonts w:ascii="Arial" w:hAnsi="Arial" w:cs="Arial"/>
          <w:sz w:val="20"/>
          <w:szCs w:val="20"/>
        </w:rPr>
        <w:t>aczonych na realizację projektu</w:t>
      </w:r>
      <w:r w:rsidR="00940341" w:rsidRPr="00940341">
        <w:rPr>
          <w:rFonts w:ascii="Arial" w:hAnsi="Arial" w:cs="Arial"/>
          <w:sz w:val="20"/>
          <w:szCs w:val="20"/>
        </w:rPr>
        <w:t xml:space="preserve"> </w:t>
      </w:r>
      <w:r w:rsidR="00E251F9" w:rsidRPr="00E251F9">
        <w:rPr>
          <w:rFonts w:ascii="Arial" w:hAnsi="Arial" w:cs="Arial"/>
          <w:sz w:val="20"/>
          <w:szCs w:val="20"/>
        </w:rPr>
        <w:t xml:space="preserve">nr </w:t>
      </w:r>
      <w:bookmarkStart w:id="1" w:name="_Hlk166668002"/>
      <w:r w:rsidR="00E251F9" w:rsidRPr="00E251F9">
        <w:rPr>
          <w:rFonts w:ascii="Arial" w:hAnsi="Arial" w:cs="Arial"/>
          <w:sz w:val="20"/>
          <w:szCs w:val="20"/>
        </w:rPr>
        <w:t xml:space="preserve">DWR/ADM 2024/002/3 </w:t>
      </w:r>
      <w:bookmarkEnd w:id="1"/>
      <w:r w:rsidR="00E251F9" w:rsidRPr="00E251F9">
        <w:rPr>
          <w:rFonts w:ascii="Arial" w:hAnsi="Arial" w:cs="Arial"/>
          <w:sz w:val="20"/>
          <w:szCs w:val="20"/>
        </w:rPr>
        <w:t>pt. „Wsparcie rozwoju</w:t>
      </w:r>
      <w:r w:rsidR="00E251F9">
        <w:rPr>
          <w:rFonts w:ascii="Arial" w:hAnsi="Arial" w:cs="Arial"/>
          <w:sz w:val="20"/>
          <w:szCs w:val="20"/>
        </w:rPr>
        <w:t xml:space="preserve"> </w:t>
      </w:r>
      <w:r w:rsidR="00E251F9" w:rsidRPr="00E251F9">
        <w:rPr>
          <w:rFonts w:ascii="Arial" w:hAnsi="Arial" w:cs="Arial"/>
          <w:sz w:val="20"/>
          <w:szCs w:val="20"/>
        </w:rPr>
        <w:t>przedsiębiorczości i konkurencyjności ukraińskich regionów – kontynuacja</w:t>
      </w:r>
      <w:r w:rsidR="00E251F9">
        <w:rPr>
          <w:rFonts w:ascii="Arial" w:hAnsi="Arial" w:cs="Arial"/>
          <w:sz w:val="20"/>
          <w:szCs w:val="20"/>
        </w:rPr>
        <w:t xml:space="preserve">”, </w:t>
      </w:r>
      <w:r w:rsidR="008E67DB" w:rsidRPr="00E251F9">
        <w:rPr>
          <w:rFonts w:ascii="Arial" w:hAnsi="Arial" w:cs="Arial"/>
          <w:sz w:val="20"/>
          <w:szCs w:val="20"/>
        </w:rPr>
        <w:t>realizowan</w:t>
      </w:r>
      <w:r w:rsidR="00CF7BD0" w:rsidRPr="00E251F9">
        <w:rPr>
          <w:rFonts w:ascii="Arial" w:hAnsi="Arial" w:cs="Arial"/>
          <w:sz w:val="20"/>
          <w:szCs w:val="20"/>
        </w:rPr>
        <w:t>ego</w:t>
      </w:r>
      <w:r w:rsidR="008E67DB" w:rsidRPr="00E251F9">
        <w:rPr>
          <w:rFonts w:ascii="Arial" w:hAnsi="Arial" w:cs="Arial"/>
          <w:sz w:val="20"/>
          <w:szCs w:val="20"/>
        </w:rPr>
        <w:t xml:space="preserve"> </w:t>
      </w:r>
      <w:r w:rsidR="00940341" w:rsidRPr="00E251F9">
        <w:rPr>
          <w:rFonts w:ascii="Arial" w:hAnsi="Arial" w:cs="Arial"/>
          <w:sz w:val="20"/>
          <w:szCs w:val="20"/>
        </w:rPr>
        <w:t>przez</w:t>
      </w:r>
      <w:r w:rsidR="00E251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0341" w:rsidRPr="00E251F9">
        <w:rPr>
          <w:rFonts w:ascii="Arial" w:hAnsi="Arial" w:cs="Arial"/>
          <w:sz w:val="20"/>
          <w:szCs w:val="20"/>
        </w:rPr>
        <w:t>M</w:t>
      </w:r>
      <w:r w:rsidR="00F4062B" w:rsidRPr="00E251F9">
        <w:rPr>
          <w:rFonts w:ascii="Arial" w:hAnsi="Arial" w:cs="Arial"/>
          <w:sz w:val="20"/>
          <w:szCs w:val="20"/>
        </w:rPr>
        <w:t>FiPR</w:t>
      </w:r>
      <w:proofErr w:type="spellEnd"/>
      <w:r w:rsidR="00940341" w:rsidRPr="00E251F9">
        <w:rPr>
          <w:rFonts w:ascii="Arial" w:hAnsi="Arial" w:cs="Arial"/>
          <w:sz w:val="20"/>
          <w:szCs w:val="20"/>
        </w:rPr>
        <w:t xml:space="preserve"> w ramach </w:t>
      </w:r>
      <w:r w:rsidR="008C4D8F" w:rsidRPr="00E251F9">
        <w:rPr>
          <w:rFonts w:ascii="Arial" w:hAnsi="Arial" w:cs="Arial"/>
          <w:sz w:val="20"/>
          <w:szCs w:val="20"/>
        </w:rPr>
        <w:t xml:space="preserve">pomocy </w:t>
      </w:r>
      <w:r w:rsidR="00940341" w:rsidRPr="00E251F9">
        <w:rPr>
          <w:rFonts w:ascii="Arial" w:hAnsi="Arial" w:cs="Arial"/>
          <w:sz w:val="20"/>
          <w:szCs w:val="20"/>
        </w:rPr>
        <w:t>rozwojowej</w:t>
      </w:r>
      <w:r w:rsidR="009A1481" w:rsidRPr="00E251F9">
        <w:rPr>
          <w:rFonts w:ascii="Arial" w:hAnsi="Arial" w:cs="Arial"/>
          <w:sz w:val="20"/>
          <w:szCs w:val="20"/>
        </w:rPr>
        <w:t xml:space="preserve"> Ministerstwa Spraw Zagranicznych RP</w:t>
      </w:r>
      <w:r w:rsidR="00E0421A" w:rsidRPr="00E251F9">
        <w:rPr>
          <w:rFonts w:ascii="Arial" w:hAnsi="Arial" w:cs="Arial"/>
          <w:spacing w:val="4"/>
          <w:sz w:val="20"/>
          <w:szCs w:val="20"/>
        </w:rPr>
        <w:t>.</w:t>
      </w:r>
    </w:p>
    <w:p w14:paraId="6101B9BC" w14:textId="77777777" w:rsidR="009A1481" w:rsidRPr="009A1481" w:rsidRDefault="009A1481" w:rsidP="009A1481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9A1481">
        <w:rPr>
          <w:rFonts w:ascii="Arial" w:hAnsi="Arial" w:cs="Arial"/>
          <w:b/>
          <w:bCs/>
          <w:sz w:val="20"/>
          <w:szCs w:val="20"/>
        </w:rPr>
        <w:t>§ </w:t>
      </w:r>
      <w:r w:rsidR="004C54CE">
        <w:rPr>
          <w:rFonts w:ascii="Arial" w:hAnsi="Arial" w:cs="Arial"/>
          <w:b/>
          <w:bCs/>
          <w:sz w:val="20"/>
          <w:szCs w:val="20"/>
        </w:rPr>
        <w:t>4</w:t>
      </w:r>
      <w:r w:rsidRPr="009A1481">
        <w:rPr>
          <w:rFonts w:ascii="Arial" w:hAnsi="Arial" w:cs="Arial"/>
          <w:b/>
          <w:bCs/>
          <w:sz w:val="20"/>
          <w:szCs w:val="20"/>
        </w:rPr>
        <w:t>.</w:t>
      </w:r>
    </w:p>
    <w:p w14:paraId="1A3F5690" w14:textId="2272962B" w:rsidR="009A1481" w:rsidRPr="009A1481" w:rsidRDefault="00C70963" w:rsidP="00C70963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terminie 7</w:t>
      </w:r>
      <w:r w:rsidR="009A1481" w:rsidRPr="009A1481">
        <w:rPr>
          <w:rFonts w:ascii="Arial" w:hAnsi="Arial" w:cs="Arial"/>
          <w:sz w:val="20"/>
          <w:szCs w:val="20"/>
        </w:rPr>
        <w:t xml:space="preserve"> dni od dnia</w:t>
      </w:r>
      <w:r>
        <w:rPr>
          <w:rFonts w:ascii="Arial" w:hAnsi="Arial" w:cs="Arial"/>
          <w:sz w:val="20"/>
          <w:szCs w:val="20"/>
        </w:rPr>
        <w:t xml:space="preserve"> zakończenia każdego </w:t>
      </w:r>
      <w:r w:rsidR="000C34D9">
        <w:rPr>
          <w:rFonts w:ascii="Arial" w:hAnsi="Arial" w:cs="Arial"/>
          <w:sz w:val="20"/>
          <w:szCs w:val="20"/>
        </w:rPr>
        <w:t>miesiąca kalendarzowego</w:t>
      </w:r>
      <w:r>
        <w:rPr>
          <w:rFonts w:ascii="Arial" w:hAnsi="Arial" w:cs="Arial"/>
          <w:sz w:val="20"/>
          <w:szCs w:val="20"/>
        </w:rPr>
        <w:t xml:space="preserve"> Z</w:t>
      </w:r>
      <w:r w:rsidR="00C471E4">
        <w:rPr>
          <w:rFonts w:ascii="Arial" w:hAnsi="Arial" w:cs="Arial"/>
          <w:sz w:val="20"/>
          <w:szCs w:val="20"/>
        </w:rPr>
        <w:t>amawiający</w:t>
      </w:r>
      <w:r>
        <w:rPr>
          <w:rFonts w:ascii="Arial" w:hAnsi="Arial" w:cs="Arial"/>
          <w:sz w:val="20"/>
          <w:szCs w:val="20"/>
        </w:rPr>
        <w:t xml:space="preserve"> </w:t>
      </w:r>
      <w:r w:rsidR="009A1481" w:rsidRPr="009A1481">
        <w:rPr>
          <w:rFonts w:ascii="Arial" w:hAnsi="Arial" w:cs="Arial"/>
          <w:sz w:val="20"/>
          <w:szCs w:val="20"/>
        </w:rPr>
        <w:t xml:space="preserve">sporządzi protokół z wykonania </w:t>
      </w:r>
      <w:r w:rsidR="007E0FC1">
        <w:rPr>
          <w:rFonts w:ascii="Arial" w:hAnsi="Arial" w:cs="Arial"/>
          <w:sz w:val="20"/>
          <w:szCs w:val="20"/>
        </w:rPr>
        <w:t>zadań</w:t>
      </w:r>
      <w:r w:rsidR="009A1481" w:rsidRPr="009A1481">
        <w:rPr>
          <w:rFonts w:ascii="Arial" w:hAnsi="Arial" w:cs="Arial"/>
          <w:sz w:val="20"/>
          <w:szCs w:val="20"/>
        </w:rPr>
        <w:t>, zwany dalej „protokołem”</w:t>
      </w:r>
      <w:r w:rsidR="00D82B2C">
        <w:rPr>
          <w:rFonts w:ascii="Arial" w:hAnsi="Arial" w:cs="Arial"/>
          <w:sz w:val="20"/>
          <w:szCs w:val="20"/>
        </w:rPr>
        <w:t xml:space="preserve"> i przedstawi go </w:t>
      </w:r>
      <w:r w:rsidR="00C471E4">
        <w:rPr>
          <w:rFonts w:ascii="Arial" w:hAnsi="Arial" w:cs="Arial"/>
          <w:sz w:val="20"/>
          <w:szCs w:val="20"/>
        </w:rPr>
        <w:t>Wykonawcy</w:t>
      </w:r>
      <w:r w:rsidR="00D82B2C">
        <w:rPr>
          <w:rFonts w:ascii="Arial" w:hAnsi="Arial" w:cs="Arial"/>
          <w:sz w:val="20"/>
          <w:szCs w:val="20"/>
        </w:rPr>
        <w:t xml:space="preserve"> do podpisu</w:t>
      </w:r>
      <w:r w:rsidR="009A1481" w:rsidRPr="009A1481">
        <w:rPr>
          <w:rFonts w:ascii="Arial" w:hAnsi="Arial" w:cs="Arial"/>
          <w:sz w:val="20"/>
          <w:szCs w:val="20"/>
        </w:rPr>
        <w:t>.</w:t>
      </w:r>
    </w:p>
    <w:p w14:paraId="0AE8900F" w14:textId="77777777" w:rsidR="009A1481" w:rsidRPr="009A1481" w:rsidRDefault="009A1481" w:rsidP="00C70963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Protokół powinien zawierać w szczególności:</w:t>
      </w:r>
    </w:p>
    <w:p w14:paraId="16EB3657" w14:textId="77777777" w:rsidR="009A1481" w:rsidRPr="00CD046C" w:rsidRDefault="009A1481" w:rsidP="00E251F9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CD046C">
        <w:rPr>
          <w:rFonts w:ascii="Arial" w:hAnsi="Arial" w:cs="Arial"/>
          <w:sz w:val="20"/>
          <w:szCs w:val="20"/>
        </w:rPr>
        <w:t>datę i miejsce jego sporządzenia;</w:t>
      </w:r>
    </w:p>
    <w:p w14:paraId="5890657F" w14:textId="77777777" w:rsidR="00757E7F" w:rsidRPr="00A46B42" w:rsidRDefault="00757E7F" w:rsidP="00E251F9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A46B42">
        <w:rPr>
          <w:rFonts w:ascii="Arial" w:hAnsi="Arial" w:cs="Arial"/>
          <w:sz w:val="20"/>
          <w:szCs w:val="20"/>
        </w:rPr>
        <w:t xml:space="preserve">informację w przedmiocie zadań wykonanych w danym okresie rozliczeniowym; </w:t>
      </w:r>
    </w:p>
    <w:p w14:paraId="36929453" w14:textId="77777777" w:rsidR="00472B47" w:rsidRPr="00A46B42" w:rsidRDefault="009A1481" w:rsidP="00E251F9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A46B42">
        <w:rPr>
          <w:rFonts w:ascii="Arial" w:hAnsi="Arial" w:cs="Arial"/>
          <w:sz w:val="20"/>
          <w:szCs w:val="20"/>
        </w:rPr>
        <w:t>oświadczenie Zamawiającego o braku albo o istnieniu zastrzeżeń do wykonania zadania</w:t>
      </w:r>
      <w:r w:rsidR="00472B47" w:rsidRPr="00A46B42">
        <w:rPr>
          <w:rFonts w:ascii="Arial" w:hAnsi="Arial" w:cs="Arial"/>
          <w:sz w:val="20"/>
          <w:szCs w:val="20"/>
        </w:rPr>
        <w:t>;</w:t>
      </w:r>
    </w:p>
    <w:p w14:paraId="3051102A" w14:textId="77777777" w:rsidR="009A1481" w:rsidRPr="00A46B42" w:rsidRDefault="00472B47" w:rsidP="00E251F9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A46B42">
        <w:rPr>
          <w:rFonts w:ascii="Arial" w:hAnsi="Arial" w:cs="Arial"/>
          <w:sz w:val="20"/>
          <w:szCs w:val="20"/>
        </w:rPr>
        <w:t>podpisy Stron</w:t>
      </w:r>
      <w:r w:rsidR="009A1481" w:rsidRPr="00A46B42">
        <w:rPr>
          <w:rFonts w:ascii="Arial" w:hAnsi="Arial" w:cs="Arial"/>
          <w:sz w:val="20"/>
          <w:szCs w:val="20"/>
        </w:rPr>
        <w:t>.</w:t>
      </w:r>
    </w:p>
    <w:p w14:paraId="30E5F732" w14:textId="5AD37E3D" w:rsidR="009A1481" w:rsidRPr="009A1481" w:rsidRDefault="009A1481" w:rsidP="00C70963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Zastrzeżenia, o których </w:t>
      </w:r>
      <w:r w:rsidR="009B584D">
        <w:rPr>
          <w:rFonts w:ascii="Arial" w:hAnsi="Arial" w:cs="Arial"/>
          <w:sz w:val="20"/>
          <w:szCs w:val="20"/>
        </w:rPr>
        <w:t xml:space="preserve">mowa w ust. 2 pkt </w:t>
      </w:r>
      <w:r w:rsidR="00921AE6">
        <w:rPr>
          <w:rFonts w:ascii="Arial" w:hAnsi="Arial" w:cs="Arial"/>
          <w:sz w:val="20"/>
          <w:szCs w:val="20"/>
        </w:rPr>
        <w:t>3</w:t>
      </w:r>
      <w:r w:rsidR="009B584D">
        <w:rPr>
          <w:rFonts w:ascii="Arial" w:hAnsi="Arial" w:cs="Arial"/>
          <w:sz w:val="20"/>
          <w:szCs w:val="20"/>
        </w:rPr>
        <w:t xml:space="preserve">, </w:t>
      </w:r>
      <w:r w:rsidR="00C471E4">
        <w:rPr>
          <w:rFonts w:ascii="Arial" w:hAnsi="Arial" w:cs="Arial"/>
          <w:sz w:val="20"/>
          <w:szCs w:val="20"/>
        </w:rPr>
        <w:t>Zamawiający</w:t>
      </w:r>
      <w:r w:rsidR="00C471E4" w:rsidRPr="009A1481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>zgłosi w protokole, jeżeli stwierdzi, że zadanie wykonano w sposób nie</w:t>
      </w:r>
      <w:r w:rsidR="009B584D">
        <w:rPr>
          <w:rFonts w:ascii="Arial" w:hAnsi="Arial" w:cs="Arial"/>
          <w:sz w:val="20"/>
          <w:szCs w:val="20"/>
        </w:rPr>
        <w:t>zgodny z umówionym przez Strony</w:t>
      </w:r>
      <w:r w:rsidRPr="009A1481">
        <w:rPr>
          <w:rFonts w:ascii="Arial" w:hAnsi="Arial" w:cs="Arial"/>
          <w:sz w:val="20"/>
          <w:szCs w:val="20"/>
        </w:rPr>
        <w:t>.</w:t>
      </w:r>
    </w:p>
    <w:p w14:paraId="01490E23" w14:textId="74B47765" w:rsidR="009A1481" w:rsidRPr="009A1481" w:rsidRDefault="009A1481" w:rsidP="00C70963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W razie zgłoszenia zas</w:t>
      </w:r>
      <w:r w:rsidR="009B584D">
        <w:rPr>
          <w:rFonts w:ascii="Arial" w:hAnsi="Arial" w:cs="Arial"/>
          <w:sz w:val="20"/>
          <w:szCs w:val="20"/>
        </w:rPr>
        <w:t xml:space="preserve">trzeżeń w protokole, </w:t>
      </w:r>
      <w:r w:rsidR="00C471E4">
        <w:rPr>
          <w:rFonts w:ascii="Arial" w:hAnsi="Arial" w:cs="Arial"/>
          <w:sz w:val="20"/>
          <w:szCs w:val="20"/>
        </w:rPr>
        <w:t>Zamawiający</w:t>
      </w:r>
      <w:r w:rsidR="00C471E4" w:rsidRPr="009A1481">
        <w:rPr>
          <w:rFonts w:ascii="Arial" w:hAnsi="Arial" w:cs="Arial"/>
          <w:sz w:val="20"/>
          <w:szCs w:val="20"/>
        </w:rPr>
        <w:t xml:space="preserve"> </w:t>
      </w:r>
      <w:r w:rsidR="009A2C2E">
        <w:rPr>
          <w:rFonts w:ascii="Arial" w:hAnsi="Arial" w:cs="Arial"/>
          <w:sz w:val="20"/>
          <w:szCs w:val="20"/>
        </w:rPr>
        <w:t xml:space="preserve">może </w:t>
      </w:r>
      <w:r w:rsidRPr="009A1481">
        <w:rPr>
          <w:rFonts w:ascii="Arial" w:hAnsi="Arial" w:cs="Arial"/>
          <w:sz w:val="20"/>
          <w:szCs w:val="20"/>
        </w:rPr>
        <w:t>pisemnie wyznaczy</w:t>
      </w:r>
      <w:r w:rsidR="009A2C2E">
        <w:rPr>
          <w:rFonts w:ascii="Arial" w:hAnsi="Arial" w:cs="Arial"/>
          <w:sz w:val="20"/>
          <w:szCs w:val="20"/>
        </w:rPr>
        <w:t>ć</w:t>
      </w:r>
      <w:r w:rsidRPr="009A1481">
        <w:rPr>
          <w:rFonts w:ascii="Arial" w:hAnsi="Arial" w:cs="Arial"/>
          <w:sz w:val="20"/>
          <w:szCs w:val="20"/>
        </w:rPr>
        <w:t xml:space="preserve"> </w:t>
      </w:r>
      <w:r w:rsidR="00C471E4">
        <w:rPr>
          <w:rFonts w:ascii="Arial" w:hAnsi="Arial" w:cs="Arial"/>
          <w:sz w:val="20"/>
          <w:szCs w:val="20"/>
        </w:rPr>
        <w:t>Wykonawcy</w:t>
      </w:r>
      <w:r w:rsidR="00D1127C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>stosowny termin, nie dłuższy jednak niż 7 dni, w celu poprawienia wykonania zadania w zakresie obję</w:t>
      </w:r>
      <w:r w:rsidR="00911D19">
        <w:rPr>
          <w:rFonts w:ascii="Arial" w:hAnsi="Arial" w:cs="Arial"/>
          <w:sz w:val="20"/>
          <w:szCs w:val="20"/>
        </w:rPr>
        <w:t>tym zastrzeżeniami Z</w:t>
      </w:r>
      <w:r w:rsidR="00C471E4">
        <w:rPr>
          <w:rFonts w:ascii="Arial" w:hAnsi="Arial" w:cs="Arial"/>
          <w:sz w:val="20"/>
          <w:szCs w:val="20"/>
        </w:rPr>
        <w:t>amawiającego</w:t>
      </w:r>
      <w:r w:rsidRPr="009A1481">
        <w:rPr>
          <w:rFonts w:ascii="Arial" w:hAnsi="Arial" w:cs="Arial"/>
          <w:sz w:val="20"/>
          <w:szCs w:val="20"/>
        </w:rPr>
        <w:t xml:space="preserve">. </w:t>
      </w:r>
      <w:r w:rsidR="00C471E4">
        <w:rPr>
          <w:rFonts w:ascii="Arial" w:hAnsi="Arial" w:cs="Arial"/>
          <w:sz w:val="20"/>
          <w:szCs w:val="20"/>
        </w:rPr>
        <w:t>Wykonawca</w:t>
      </w:r>
      <w:r w:rsidR="00C471E4" w:rsidRPr="009A1481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>zobowiązuje się dokonać stosownych poprawek w</w:t>
      </w:r>
      <w:r w:rsidR="009B584D">
        <w:rPr>
          <w:rFonts w:ascii="Arial" w:hAnsi="Arial" w:cs="Arial"/>
          <w:sz w:val="20"/>
          <w:szCs w:val="20"/>
        </w:rPr>
        <w:t xml:space="preserve"> wyznaczonym przez </w:t>
      </w:r>
      <w:r w:rsidR="00C471E4">
        <w:rPr>
          <w:rFonts w:ascii="Arial" w:hAnsi="Arial" w:cs="Arial"/>
          <w:sz w:val="20"/>
          <w:szCs w:val="20"/>
        </w:rPr>
        <w:t>Zamawiającego</w:t>
      </w:r>
      <w:r w:rsidR="00C471E4" w:rsidRPr="009A1481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>terminie, bez osobnego wynagrodzenia z tego tytułu.</w:t>
      </w:r>
    </w:p>
    <w:p w14:paraId="6AB00770" w14:textId="447394CE" w:rsidR="00B82177" w:rsidRPr="00395B62" w:rsidRDefault="009A1481" w:rsidP="009B584D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Jeżeli </w:t>
      </w:r>
      <w:r w:rsidR="00C471E4">
        <w:rPr>
          <w:rFonts w:ascii="Arial" w:hAnsi="Arial" w:cs="Arial"/>
          <w:sz w:val="20"/>
          <w:szCs w:val="20"/>
        </w:rPr>
        <w:t>Wykonawca</w:t>
      </w:r>
      <w:r w:rsidR="00D1127C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 xml:space="preserve">nie poprawi wykonania zadania w zakresie objętym zastrzeżeniami w terminie </w:t>
      </w:r>
      <w:r w:rsidRPr="00395B62">
        <w:rPr>
          <w:rFonts w:ascii="Arial" w:hAnsi="Arial" w:cs="Arial"/>
          <w:sz w:val="20"/>
          <w:szCs w:val="20"/>
        </w:rPr>
        <w:t>wskazanym w ust. 4, wówczas</w:t>
      </w:r>
      <w:r w:rsidR="00B82177" w:rsidRPr="00395B62">
        <w:rPr>
          <w:rFonts w:ascii="Arial" w:hAnsi="Arial" w:cs="Arial"/>
          <w:sz w:val="20"/>
          <w:szCs w:val="20"/>
        </w:rPr>
        <w:t xml:space="preserve"> Z</w:t>
      </w:r>
      <w:r w:rsidR="00C471E4">
        <w:rPr>
          <w:rFonts w:ascii="Arial" w:hAnsi="Arial" w:cs="Arial"/>
          <w:sz w:val="20"/>
          <w:szCs w:val="20"/>
        </w:rPr>
        <w:t>amawiający</w:t>
      </w:r>
      <w:r w:rsidR="00B82177" w:rsidRPr="00395B62">
        <w:rPr>
          <w:rFonts w:ascii="Arial" w:hAnsi="Arial" w:cs="Arial"/>
          <w:sz w:val="20"/>
          <w:szCs w:val="20"/>
        </w:rPr>
        <w:t xml:space="preserve"> może, według własnego wyboru:</w:t>
      </w:r>
    </w:p>
    <w:p w14:paraId="7E1A52C3" w14:textId="770562E3" w:rsidR="00B82177" w:rsidRPr="00395B62" w:rsidRDefault="009A1481" w:rsidP="00E251F9">
      <w:pPr>
        <w:pStyle w:val="Akapitzlist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 w:rsidRPr="00395B62">
        <w:rPr>
          <w:rFonts w:ascii="Arial" w:hAnsi="Arial" w:cs="Arial"/>
          <w:sz w:val="20"/>
          <w:szCs w:val="20"/>
        </w:rPr>
        <w:t>obniż</w:t>
      </w:r>
      <w:r w:rsidR="00B82177" w:rsidRPr="00395B62">
        <w:rPr>
          <w:rFonts w:ascii="Arial" w:hAnsi="Arial" w:cs="Arial"/>
          <w:sz w:val="20"/>
          <w:szCs w:val="20"/>
        </w:rPr>
        <w:t xml:space="preserve">yć wynagrodzenie </w:t>
      </w:r>
      <w:r w:rsidRPr="00395B62">
        <w:rPr>
          <w:rFonts w:ascii="Arial" w:hAnsi="Arial" w:cs="Arial"/>
          <w:sz w:val="20"/>
          <w:szCs w:val="20"/>
        </w:rPr>
        <w:t>proporcjonalnie do zakresu nienależytego wykonania zadania. Procentowy zakres wadliw</w:t>
      </w:r>
      <w:r w:rsidR="009B584D" w:rsidRPr="00395B62">
        <w:rPr>
          <w:rFonts w:ascii="Arial" w:hAnsi="Arial" w:cs="Arial"/>
          <w:sz w:val="20"/>
          <w:szCs w:val="20"/>
        </w:rPr>
        <w:t xml:space="preserve">ości zadania określi </w:t>
      </w:r>
      <w:r w:rsidR="00C471E4" w:rsidRPr="00395B62">
        <w:rPr>
          <w:rFonts w:ascii="Arial" w:hAnsi="Arial" w:cs="Arial"/>
          <w:sz w:val="20"/>
          <w:szCs w:val="20"/>
        </w:rPr>
        <w:t>Z</w:t>
      </w:r>
      <w:r w:rsidR="00C471E4">
        <w:rPr>
          <w:rFonts w:ascii="Arial" w:hAnsi="Arial" w:cs="Arial"/>
          <w:sz w:val="20"/>
          <w:szCs w:val="20"/>
        </w:rPr>
        <w:t>amawiający</w:t>
      </w:r>
      <w:r w:rsidR="00C471E4" w:rsidRPr="00395B62">
        <w:rPr>
          <w:rFonts w:ascii="Arial" w:hAnsi="Arial" w:cs="Arial"/>
          <w:sz w:val="20"/>
          <w:szCs w:val="20"/>
        </w:rPr>
        <w:t xml:space="preserve"> </w:t>
      </w:r>
      <w:r w:rsidRPr="00395B62">
        <w:rPr>
          <w:rFonts w:ascii="Arial" w:hAnsi="Arial" w:cs="Arial"/>
          <w:sz w:val="20"/>
          <w:szCs w:val="20"/>
        </w:rPr>
        <w:t>w protokole odbioru</w:t>
      </w:r>
      <w:r w:rsidR="00B82177" w:rsidRPr="00395B62">
        <w:rPr>
          <w:rFonts w:ascii="Arial" w:hAnsi="Arial" w:cs="Arial"/>
          <w:sz w:val="20"/>
          <w:szCs w:val="20"/>
        </w:rPr>
        <w:t xml:space="preserve"> </w:t>
      </w:r>
      <w:r w:rsidRPr="00395B62">
        <w:rPr>
          <w:rFonts w:ascii="Arial" w:hAnsi="Arial" w:cs="Arial"/>
          <w:sz w:val="20"/>
          <w:szCs w:val="20"/>
        </w:rPr>
        <w:t>sporządzo</w:t>
      </w:r>
      <w:r w:rsidR="009B584D" w:rsidRPr="00395B62">
        <w:rPr>
          <w:rFonts w:ascii="Arial" w:hAnsi="Arial" w:cs="Arial"/>
          <w:sz w:val="20"/>
          <w:szCs w:val="20"/>
        </w:rPr>
        <w:t>nym zgodnie z ust. 2</w:t>
      </w:r>
      <w:r w:rsidR="00B82177" w:rsidRPr="00395B62">
        <w:rPr>
          <w:rFonts w:ascii="Arial" w:hAnsi="Arial" w:cs="Arial"/>
          <w:sz w:val="20"/>
          <w:szCs w:val="20"/>
        </w:rPr>
        <w:t>, albo</w:t>
      </w:r>
    </w:p>
    <w:p w14:paraId="52E610E7" w14:textId="77777777" w:rsidR="00B82177" w:rsidRPr="00B82177" w:rsidRDefault="00B82177" w:rsidP="00E251F9">
      <w:pPr>
        <w:pStyle w:val="Akapitzlist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naliczyć karę </w:t>
      </w:r>
      <w:r w:rsidR="009B584D" w:rsidRPr="00B82177">
        <w:rPr>
          <w:rFonts w:ascii="Arial" w:hAnsi="Arial" w:cs="Arial"/>
          <w:sz w:val="20"/>
          <w:szCs w:val="20"/>
        </w:rPr>
        <w:t>określon</w:t>
      </w:r>
      <w:r>
        <w:rPr>
          <w:rFonts w:ascii="Arial" w:hAnsi="Arial" w:cs="Arial"/>
          <w:sz w:val="20"/>
          <w:szCs w:val="20"/>
        </w:rPr>
        <w:t>ą</w:t>
      </w:r>
      <w:r w:rsidR="009B584D" w:rsidRPr="00B82177">
        <w:rPr>
          <w:rFonts w:ascii="Arial" w:hAnsi="Arial" w:cs="Arial"/>
          <w:sz w:val="20"/>
          <w:szCs w:val="20"/>
        </w:rPr>
        <w:t xml:space="preserve"> w § </w:t>
      </w:r>
      <w:r w:rsidR="004C54CE" w:rsidRPr="00B82177">
        <w:rPr>
          <w:rFonts w:ascii="Arial" w:hAnsi="Arial" w:cs="Arial"/>
          <w:sz w:val="20"/>
          <w:szCs w:val="20"/>
        </w:rPr>
        <w:t>5</w:t>
      </w:r>
      <w:r w:rsidR="000343F4" w:rsidRPr="00B82177">
        <w:rPr>
          <w:rFonts w:ascii="Arial" w:hAnsi="Arial" w:cs="Arial"/>
          <w:sz w:val="20"/>
          <w:szCs w:val="20"/>
        </w:rPr>
        <w:t xml:space="preserve"> </w:t>
      </w:r>
      <w:r w:rsidR="009B584D" w:rsidRPr="00B82177">
        <w:rPr>
          <w:rFonts w:ascii="Arial" w:hAnsi="Arial" w:cs="Arial"/>
          <w:sz w:val="20"/>
          <w:szCs w:val="20"/>
        </w:rPr>
        <w:t>ust. 1</w:t>
      </w:r>
      <w:r>
        <w:rPr>
          <w:rFonts w:ascii="Arial" w:hAnsi="Arial" w:cs="Arial"/>
          <w:sz w:val="20"/>
          <w:szCs w:val="20"/>
        </w:rPr>
        <w:t>, albo</w:t>
      </w:r>
    </w:p>
    <w:p w14:paraId="5F2356BE" w14:textId="77777777" w:rsidR="00B82177" w:rsidRDefault="00B82177" w:rsidP="00E251F9">
      <w:pPr>
        <w:pStyle w:val="Akapitzlist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 w:rsidRPr="00B82177">
        <w:rPr>
          <w:rFonts w:ascii="Arial" w:hAnsi="Arial" w:cs="Arial"/>
          <w:sz w:val="20"/>
          <w:szCs w:val="20"/>
        </w:rPr>
        <w:t>wypowiedzieć umowę ze skutkiem natychmiastowym i naliczyć karę umowną</w:t>
      </w:r>
      <w:r>
        <w:rPr>
          <w:rFonts w:ascii="Arial" w:hAnsi="Arial" w:cs="Arial"/>
          <w:sz w:val="20"/>
          <w:szCs w:val="20"/>
        </w:rPr>
        <w:t>,</w:t>
      </w:r>
      <w:r w:rsidRPr="00B82177">
        <w:rPr>
          <w:rFonts w:ascii="Arial" w:hAnsi="Arial" w:cs="Arial"/>
          <w:sz w:val="20"/>
          <w:szCs w:val="20"/>
        </w:rPr>
        <w:t xml:space="preserve"> o której mowa w § 5 ust. </w:t>
      </w:r>
      <w:r w:rsidR="00F715EF">
        <w:rPr>
          <w:rFonts w:ascii="Arial" w:hAnsi="Arial" w:cs="Arial"/>
          <w:sz w:val="20"/>
          <w:szCs w:val="20"/>
        </w:rPr>
        <w:t>3.</w:t>
      </w:r>
    </w:p>
    <w:p w14:paraId="69C39548" w14:textId="77777777" w:rsidR="00B82177" w:rsidRPr="00B82177" w:rsidRDefault="00B82177" w:rsidP="00B82177">
      <w:pPr>
        <w:pStyle w:val="Akapitzlist"/>
        <w:rPr>
          <w:rFonts w:ascii="Arial" w:hAnsi="Arial" w:cs="Arial"/>
          <w:sz w:val="20"/>
          <w:szCs w:val="20"/>
        </w:rPr>
      </w:pPr>
    </w:p>
    <w:p w14:paraId="0F42D854" w14:textId="7E644EF0" w:rsidR="00F130E7" w:rsidRPr="00B82177" w:rsidRDefault="00F130E7" w:rsidP="00B82177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82177">
        <w:rPr>
          <w:rFonts w:ascii="Arial" w:hAnsi="Arial" w:cs="Arial"/>
          <w:sz w:val="20"/>
          <w:szCs w:val="20"/>
        </w:rPr>
        <w:t xml:space="preserve">Jeżeli </w:t>
      </w:r>
      <w:r w:rsidR="00C471E4">
        <w:rPr>
          <w:rFonts w:ascii="Arial" w:hAnsi="Arial" w:cs="Arial"/>
          <w:sz w:val="20"/>
          <w:szCs w:val="20"/>
        </w:rPr>
        <w:t xml:space="preserve">Wykonawca </w:t>
      </w:r>
      <w:r w:rsidRPr="00B82177">
        <w:rPr>
          <w:rFonts w:ascii="Arial" w:hAnsi="Arial" w:cs="Arial"/>
          <w:sz w:val="20"/>
          <w:szCs w:val="20"/>
        </w:rPr>
        <w:t xml:space="preserve">nienależycie wykona zadanie i nie będzie możliwości jego poprawy, wówczas zapłaci karę umowną określoną w § 5 ust. 1. </w:t>
      </w:r>
    </w:p>
    <w:p w14:paraId="1271DAF2" w14:textId="19816687" w:rsidR="004279D3" w:rsidRDefault="009A1481" w:rsidP="004279D3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Strony uzgadniają, że w razie zawinionego uchylania się przez </w:t>
      </w:r>
      <w:r w:rsidR="00C471E4">
        <w:rPr>
          <w:rFonts w:ascii="Arial" w:hAnsi="Arial" w:cs="Arial"/>
          <w:sz w:val="20"/>
          <w:szCs w:val="20"/>
        </w:rPr>
        <w:t xml:space="preserve">Wykonawcę </w:t>
      </w:r>
      <w:r w:rsidRPr="009A1481">
        <w:rPr>
          <w:rFonts w:ascii="Arial" w:hAnsi="Arial" w:cs="Arial"/>
          <w:sz w:val="20"/>
          <w:szCs w:val="20"/>
        </w:rPr>
        <w:t>od podpisania protokołu w terminie 7 dni od dnia otrzymania protokołu</w:t>
      </w:r>
      <w:r w:rsidR="00D470C0">
        <w:rPr>
          <w:rFonts w:ascii="Arial" w:hAnsi="Arial" w:cs="Arial"/>
          <w:sz w:val="20"/>
          <w:szCs w:val="20"/>
        </w:rPr>
        <w:t xml:space="preserve"> podpisanego przez </w:t>
      </w:r>
      <w:r w:rsidR="00C471E4">
        <w:rPr>
          <w:rFonts w:ascii="Arial" w:hAnsi="Arial" w:cs="Arial"/>
          <w:sz w:val="20"/>
          <w:szCs w:val="20"/>
        </w:rPr>
        <w:t>Zamawiającego</w:t>
      </w:r>
      <w:r w:rsidR="00D470C0">
        <w:rPr>
          <w:rFonts w:ascii="Arial" w:hAnsi="Arial" w:cs="Arial"/>
          <w:sz w:val="20"/>
          <w:szCs w:val="20"/>
        </w:rPr>
        <w:t xml:space="preserve">, </w:t>
      </w:r>
      <w:r w:rsidR="00C471E4">
        <w:rPr>
          <w:rFonts w:ascii="Arial" w:hAnsi="Arial" w:cs="Arial"/>
          <w:sz w:val="20"/>
          <w:szCs w:val="20"/>
        </w:rPr>
        <w:t>Zamawiający</w:t>
      </w:r>
      <w:r w:rsidR="00C471E4" w:rsidRPr="009A1481">
        <w:rPr>
          <w:rFonts w:ascii="Arial" w:hAnsi="Arial" w:cs="Arial"/>
          <w:sz w:val="20"/>
          <w:szCs w:val="20"/>
        </w:rPr>
        <w:t xml:space="preserve"> </w:t>
      </w:r>
      <w:r w:rsidR="00487097">
        <w:rPr>
          <w:rFonts w:ascii="Arial" w:hAnsi="Arial" w:cs="Arial"/>
          <w:sz w:val="20"/>
          <w:szCs w:val="20"/>
        </w:rPr>
        <w:t xml:space="preserve">wraz z </w:t>
      </w:r>
      <w:r w:rsidR="00D2109C">
        <w:rPr>
          <w:rFonts w:ascii="Arial" w:hAnsi="Arial" w:cs="Arial"/>
          <w:sz w:val="20"/>
          <w:szCs w:val="20"/>
        </w:rPr>
        <w:t>bezskutecznym upływem</w:t>
      </w:r>
      <w:r w:rsidR="00487097">
        <w:rPr>
          <w:rFonts w:ascii="Arial" w:hAnsi="Arial" w:cs="Arial"/>
          <w:sz w:val="20"/>
          <w:szCs w:val="20"/>
        </w:rPr>
        <w:t xml:space="preserve"> tego terminu </w:t>
      </w:r>
      <w:r w:rsidRPr="009A1481">
        <w:rPr>
          <w:rFonts w:ascii="Arial" w:hAnsi="Arial" w:cs="Arial"/>
          <w:sz w:val="20"/>
          <w:szCs w:val="20"/>
        </w:rPr>
        <w:t>może</w:t>
      </w:r>
      <w:r w:rsidR="003C2D1A">
        <w:rPr>
          <w:rFonts w:ascii="Arial" w:hAnsi="Arial" w:cs="Arial"/>
          <w:sz w:val="20"/>
          <w:szCs w:val="20"/>
        </w:rPr>
        <w:t xml:space="preserve"> uznać protokół za podpisany</w:t>
      </w:r>
      <w:r w:rsidR="000C34D9">
        <w:rPr>
          <w:rFonts w:ascii="Arial" w:hAnsi="Arial" w:cs="Arial"/>
          <w:sz w:val="20"/>
          <w:szCs w:val="20"/>
        </w:rPr>
        <w:t xml:space="preserve">. </w:t>
      </w:r>
      <w:r w:rsidR="00F57CC3">
        <w:rPr>
          <w:rFonts w:ascii="Arial" w:hAnsi="Arial" w:cs="Arial"/>
          <w:sz w:val="20"/>
          <w:szCs w:val="20"/>
        </w:rPr>
        <w:t xml:space="preserve"> </w:t>
      </w:r>
    </w:p>
    <w:p w14:paraId="34E933E1" w14:textId="761AED16" w:rsidR="00525DBD" w:rsidRPr="004279D3" w:rsidRDefault="00525DBD" w:rsidP="004279D3">
      <w:pPr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odbioru zadania poprawionego na podstawie ust. 4 postanowienia ust. 1 </w:t>
      </w:r>
      <w:r w:rsidR="00342BB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3 oraz </w:t>
      </w:r>
      <w:r w:rsidR="009A2C2E">
        <w:rPr>
          <w:rFonts w:ascii="Arial" w:hAnsi="Arial" w:cs="Arial"/>
          <w:sz w:val="20"/>
          <w:szCs w:val="20"/>
        </w:rPr>
        <w:t xml:space="preserve">7 </w:t>
      </w:r>
      <w:r>
        <w:rPr>
          <w:rFonts w:ascii="Arial" w:hAnsi="Arial" w:cs="Arial"/>
          <w:sz w:val="20"/>
          <w:szCs w:val="20"/>
        </w:rPr>
        <w:t xml:space="preserve">stosuje się odpowiednio. </w:t>
      </w:r>
    </w:p>
    <w:p w14:paraId="717820E4" w14:textId="77777777" w:rsidR="009A1481" w:rsidRPr="009A1481" w:rsidRDefault="009A1481" w:rsidP="009A1481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9A1481">
        <w:rPr>
          <w:rFonts w:ascii="Arial" w:hAnsi="Arial" w:cs="Arial"/>
          <w:b/>
          <w:bCs/>
          <w:sz w:val="20"/>
          <w:szCs w:val="20"/>
        </w:rPr>
        <w:t xml:space="preserve">§ </w:t>
      </w:r>
      <w:r w:rsidR="004C54CE">
        <w:rPr>
          <w:rFonts w:ascii="Arial" w:hAnsi="Arial" w:cs="Arial"/>
          <w:b/>
          <w:bCs/>
          <w:sz w:val="20"/>
          <w:szCs w:val="20"/>
        </w:rPr>
        <w:t>5</w:t>
      </w:r>
      <w:r w:rsidRPr="009A1481">
        <w:rPr>
          <w:rFonts w:ascii="Arial" w:hAnsi="Arial" w:cs="Arial"/>
          <w:b/>
          <w:bCs/>
          <w:sz w:val="20"/>
          <w:szCs w:val="20"/>
        </w:rPr>
        <w:t>.</w:t>
      </w:r>
    </w:p>
    <w:p w14:paraId="2892C916" w14:textId="3C07CDB8" w:rsidR="009A1481" w:rsidRPr="009A1481" w:rsidRDefault="009A1481" w:rsidP="00E251F9">
      <w:pPr>
        <w:numPr>
          <w:ilvl w:val="0"/>
          <w:numId w:val="4"/>
        </w:numPr>
        <w:spacing w:after="240" w:line="240" w:lineRule="exact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W razie </w:t>
      </w:r>
      <w:r w:rsidR="00E3169F">
        <w:rPr>
          <w:rFonts w:ascii="Arial" w:hAnsi="Arial" w:cs="Arial"/>
          <w:sz w:val="20"/>
          <w:szCs w:val="20"/>
        </w:rPr>
        <w:t xml:space="preserve">nienależytego wykonania zadania w danym okresie rozliczeniowym </w:t>
      </w:r>
      <w:r w:rsidR="00B945D4">
        <w:rPr>
          <w:rFonts w:ascii="Arial" w:hAnsi="Arial" w:cs="Arial"/>
          <w:sz w:val="20"/>
          <w:szCs w:val="20"/>
        </w:rPr>
        <w:t xml:space="preserve">Wykonawca </w:t>
      </w:r>
      <w:r w:rsidR="00E3169F">
        <w:rPr>
          <w:rFonts w:ascii="Arial" w:hAnsi="Arial" w:cs="Arial"/>
          <w:sz w:val="20"/>
          <w:szCs w:val="20"/>
        </w:rPr>
        <w:t xml:space="preserve">zapłaci </w:t>
      </w:r>
      <w:r w:rsidR="00B945D4">
        <w:rPr>
          <w:rFonts w:ascii="Arial" w:hAnsi="Arial" w:cs="Arial"/>
          <w:sz w:val="20"/>
          <w:szCs w:val="20"/>
        </w:rPr>
        <w:t xml:space="preserve">Zamawiającemu </w:t>
      </w:r>
      <w:r w:rsidR="00E3169F">
        <w:rPr>
          <w:rFonts w:ascii="Arial" w:hAnsi="Arial" w:cs="Arial"/>
          <w:sz w:val="20"/>
          <w:szCs w:val="20"/>
        </w:rPr>
        <w:t>karę umowną w wysokości 5% wynagrodzenia</w:t>
      </w:r>
      <w:r w:rsidR="005A5177">
        <w:rPr>
          <w:rFonts w:ascii="Arial" w:hAnsi="Arial" w:cs="Arial"/>
          <w:sz w:val="20"/>
          <w:szCs w:val="20"/>
        </w:rPr>
        <w:t xml:space="preserve"> brutto</w:t>
      </w:r>
      <w:r w:rsidR="00E3169F">
        <w:rPr>
          <w:rFonts w:ascii="Arial" w:hAnsi="Arial" w:cs="Arial"/>
          <w:sz w:val="20"/>
          <w:szCs w:val="20"/>
        </w:rPr>
        <w:t xml:space="preserve"> za ten okres rozliczeniowy</w:t>
      </w:r>
      <w:r w:rsidRPr="009A1481">
        <w:rPr>
          <w:rFonts w:ascii="Arial" w:hAnsi="Arial" w:cs="Arial"/>
          <w:sz w:val="20"/>
          <w:szCs w:val="20"/>
        </w:rPr>
        <w:t>.</w:t>
      </w:r>
    </w:p>
    <w:p w14:paraId="22390705" w14:textId="456D93B4" w:rsidR="00F715EF" w:rsidRPr="00F715EF" w:rsidRDefault="00F715EF" w:rsidP="00E251F9">
      <w:pPr>
        <w:numPr>
          <w:ilvl w:val="0"/>
          <w:numId w:val="4"/>
        </w:numPr>
        <w:spacing w:after="240" w:line="240" w:lineRule="exact"/>
        <w:jc w:val="both"/>
        <w:rPr>
          <w:rFonts w:ascii="Arial" w:hAnsi="Arial" w:cs="Arial"/>
          <w:sz w:val="20"/>
          <w:szCs w:val="20"/>
        </w:rPr>
      </w:pPr>
      <w:r w:rsidRPr="00F715EF">
        <w:rPr>
          <w:rFonts w:ascii="Arial" w:hAnsi="Arial" w:cs="Arial"/>
          <w:sz w:val="20"/>
          <w:szCs w:val="20"/>
        </w:rPr>
        <w:t xml:space="preserve">W razie </w:t>
      </w:r>
      <w:r>
        <w:rPr>
          <w:rFonts w:ascii="Arial" w:hAnsi="Arial" w:cs="Arial"/>
          <w:sz w:val="20"/>
          <w:szCs w:val="20"/>
        </w:rPr>
        <w:t>niew</w:t>
      </w:r>
      <w:r w:rsidRPr="00F715EF">
        <w:rPr>
          <w:rFonts w:ascii="Arial" w:hAnsi="Arial" w:cs="Arial"/>
          <w:sz w:val="20"/>
          <w:szCs w:val="20"/>
        </w:rPr>
        <w:t xml:space="preserve">ykonania zadania w danym okresie rozliczeniowym </w:t>
      </w:r>
      <w:r w:rsidR="00B945D4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nie otrzyma wynagrodzenia za ten okres i</w:t>
      </w:r>
      <w:r w:rsidRPr="00F715EF">
        <w:rPr>
          <w:rFonts w:ascii="Arial" w:hAnsi="Arial" w:cs="Arial"/>
          <w:sz w:val="20"/>
          <w:szCs w:val="20"/>
        </w:rPr>
        <w:t xml:space="preserve"> zapłaci </w:t>
      </w:r>
      <w:r w:rsidR="00B945D4">
        <w:rPr>
          <w:rFonts w:ascii="Arial" w:hAnsi="Arial" w:cs="Arial"/>
          <w:sz w:val="20"/>
          <w:szCs w:val="20"/>
        </w:rPr>
        <w:t>Zamawiającemu</w:t>
      </w:r>
      <w:r w:rsidRPr="00F715EF">
        <w:rPr>
          <w:rFonts w:ascii="Arial" w:hAnsi="Arial" w:cs="Arial"/>
          <w:sz w:val="20"/>
          <w:szCs w:val="20"/>
        </w:rPr>
        <w:t xml:space="preserve"> karę umowną w wysokości </w:t>
      </w:r>
      <w:r>
        <w:rPr>
          <w:rFonts w:ascii="Arial" w:hAnsi="Arial" w:cs="Arial"/>
          <w:sz w:val="20"/>
          <w:szCs w:val="20"/>
        </w:rPr>
        <w:t>15</w:t>
      </w:r>
      <w:r w:rsidRPr="00F715EF">
        <w:rPr>
          <w:rFonts w:ascii="Arial" w:hAnsi="Arial" w:cs="Arial"/>
          <w:sz w:val="20"/>
          <w:szCs w:val="20"/>
        </w:rPr>
        <w:t>% wynagrodzenia brutto za ten okres rozliczeniowy.</w:t>
      </w:r>
    </w:p>
    <w:p w14:paraId="00CEFCDF" w14:textId="5000FD06" w:rsidR="009A1481" w:rsidRPr="009A1481" w:rsidRDefault="00B82177" w:rsidP="00E251F9">
      <w:pPr>
        <w:numPr>
          <w:ilvl w:val="0"/>
          <w:numId w:val="4"/>
        </w:numPr>
        <w:spacing w:after="24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przypadku rozwiązania umowy z przyczyn le</w:t>
      </w:r>
      <w:r w:rsidR="00F715EF">
        <w:rPr>
          <w:rFonts w:ascii="Arial" w:hAnsi="Arial" w:cs="Arial"/>
          <w:sz w:val="20"/>
          <w:szCs w:val="20"/>
        </w:rPr>
        <w:t>ż</w:t>
      </w:r>
      <w:r>
        <w:rPr>
          <w:rFonts w:ascii="Arial" w:hAnsi="Arial" w:cs="Arial"/>
          <w:sz w:val="20"/>
          <w:szCs w:val="20"/>
        </w:rPr>
        <w:t xml:space="preserve">ących po stronie </w:t>
      </w:r>
      <w:r w:rsidR="00B945D4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</w:t>
      </w:r>
      <w:r w:rsidR="00B945D4">
        <w:rPr>
          <w:rFonts w:ascii="Arial" w:hAnsi="Arial" w:cs="Arial"/>
          <w:sz w:val="20"/>
          <w:szCs w:val="20"/>
        </w:rPr>
        <w:t xml:space="preserve">Zamawiający </w:t>
      </w:r>
      <w:r>
        <w:rPr>
          <w:rFonts w:ascii="Arial" w:hAnsi="Arial" w:cs="Arial"/>
          <w:sz w:val="20"/>
          <w:szCs w:val="20"/>
        </w:rPr>
        <w:t xml:space="preserve">naliczy </w:t>
      </w:r>
      <w:r w:rsidR="00B945D4">
        <w:rPr>
          <w:rFonts w:ascii="Arial" w:hAnsi="Arial" w:cs="Arial"/>
          <w:sz w:val="20"/>
          <w:szCs w:val="20"/>
        </w:rPr>
        <w:t xml:space="preserve">Wykonawcy </w:t>
      </w:r>
      <w:r w:rsidR="009A1481" w:rsidRPr="009A1481">
        <w:rPr>
          <w:rFonts w:ascii="Arial" w:hAnsi="Arial" w:cs="Arial"/>
          <w:sz w:val="20"/>
          <w:szCs w:val="20"/>
        </w:rPr>
        <w:t>karę umowną w wysokości</w:t>
      </w:r>
      <w:r w:rsidR="00FF42E4">
        <w:rPr>
          <w:rFonts w:ascii="Arial" w:hAnsi="Arial" w:cs="Arial"/>
          <w:sz w:val="20"/>
          <w:szCs w:val="20"/>
        </w:rPr>
        <w:t xml:space="preserve"> </w:t>
      </w:r>
      <w:r w:rsidR="009A1481" w:rsidRPr="009A1481">
        <w:rPr>
          <w:rFonts w:ascii="Arial" w:hAnsi="Arial" w:cs="Arial"/>
          <w:sz w:val="20"/>
          <w:szCs w:val="20"/>
        </w:rPr>
        <w:t>10% wynagrodzenia</w:t>
      </w:r>
      <w:r w:rsidR="005A5177">
        <w:rPr>
          <w:rFonts w:ascii="Arial" w:hAnsi="Arial" w:cs="Arial"/>
          <w:sz w:val="20"/>
          <w:szCs w:val="20"/>
        </w:rPr>
        <w:t xml:space="preserve"> brutto</w:t>
      </w:r>
      <w:r w:rsidR="00F715EF">
        <w:rPr>
          <w:rFonts w:ascii="Arial" w:hAnsi="Arial" w:cs="Arial"/>
          <w:sz w:val="20"/>
          <w:szCs w:val="20"/>
        </w:rPr>
        <w:t xml:space="preserve">, o którym mowa </w:t>
      </w:r>
      <w:r w:rsidR="00F715EF">
        <w:rPr>
          <w:rFonts w:ascii="Arial" w:hAnsi="Arial" w:cs="Arial"/>
          <w:sz w:val="20"/>
          <w:szCs w:val="20"/>
        </w:rPr>
        <w:br/>
        <w:t xml:space="preserve">w § 3 ust. 1. </w:t>
      </w:r>
    </w:p>
    <w:p w14:paraId="1FC7B761" w14:textId="389334D9" w:rsidR="009A1481" w:rsidRDefault="009A1481" w:rsidP="00E251F9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Strony uzgadniają, że w razi</w:t>
      </w:r>
      <w:r w:rsidR="00E3169F">
        <w:rPr>
          <w:rFonts w:ascii="Arial" w:hAnsi="Arial" w:cs="Arial"/>
          <w:sz w:val="20"/>
          <w:szCs w:val="20"/>
        </w:rPr>
        <w:t xml:space="preserve">e naliczenia przez </w:t>
      </w:r>
      <w:r w:rsidR="00B945D4">
        <w:rPr>
          <w:rFonts w:ascii="Arial" w:hAnsi="Arial" w:cs="Arial"/>
          <w:sz w:val="20"/>
          <w:szCs w:val="20"/>
        </w:rPr>
        <w:t xml:space="preserve">Zamawiającego </w:t>
      </w:r>
      <w:r w:rsidR="00E3169F">
        <w:rPr>
          <w:rFonts w:ascii="Arial" w:hAnsi="Arial" w:cs="Arial"/>
          <w:sz w:val="20"/>
          <w:szCs w:val="20"/>
        </w:rPr>
        <w:t xml:space="preserve">kar umownych, </w:t>
      </w:r>
      <w:r w:rsidR="00B945D4">
        <w:rPr>
          <w:rFonts w:ascii="Arial" w:hAnsi="Arial" w:cs="Arial"/>
          <w:sz w:val="20"/>
          <w:szCs w:val="20"/>
        </w:rPr>
        <w:t>Zamawiający</w:t>
      </w:r>
      <w:r w:rsidR="00B945D4" w:rsidRPr="009A1481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>potrąci z wynagrodzenia kwotę stanowiącą równowartość tych kar i tak pomniejszone wynagrodzenie wypłaci</w:t>
      </w:r>
      <w:r w:rsidR="00C20393">
        <w:rPr>
          <w:rFonts w:ascii="Arial" w:hAnsi="Arial" w:cs="Arial"/>
          <w:sz w:val="20"/>
          <w:szCs w:val="20"/>
        </w:rPr>
        <w:t xml:space="preserve"> </w:t>
      </w:r>
      <w:r w:rsidR="00B945D4">
        <w:rPr>
          <w:rFonts w:ascii="Arial" w:hAnsi="Arial" w:cs="Arial"/>
          <w:sz w:val="20"/>
          <w:szCs w:val="20"/>
        </w:rPr>
        <w:t>Wykonawcy</w:t>
      </w:r>
      <w:r w:rsidRPr="009A1481">
        <w:rPr>
          <w:rFonts w:ascii="Arial" w:hAnsi="Arial" w:cs="Arial"/>
          <w:sz w:val="20"/>
          <w:szCs w:val="20"/>
        </w:rPr>
        <w:t>.</w:t>
      </w:r>
    </w:p>
    <w:p w14:paraId="4BD2B8D7" w14:textId="025F436D" w:rsidR="00D254E1" w:rsidRPr="009A1481" w:rsidRDefault="00B945D4" w:rsidP="00E251F9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D254E1">
        <w:rPr>
          <w:rFonts w:ascii="Arial" w:hAnsi="Arial" w:cs="Arial"/>
          <w:sz w:val="20"/>
          <w:szCs w:val="20"/>
        </w:rPr>
        <w:t xml:space="preserve">zastrzega sobie prawo dochodzenia, na zasadach ogólnych, odszkodowania przenoszącego zastrzeżone na jego rzecz kary umowne. </w:t>
      </w:r>
    </w:p>
    <w:p w14:paraId="6E09E2B6" w14:textId="77777777" w:rsidR="009A1481" w:rsidRPr="009A1481" w:rsidRDefault="009A1481" w:rsidP="009A1481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9A1481">
        <w:rPr>
          <w:rFonts w:ascii="Arial" w:hAnsi="Arial" w:cs="Arial"/>
          <w:b/>
          <w:bCs/>
          <w:sz w:val="20"/>
          <w:szCs w:val="20"/>
        </w:rPr>
        <w:t xml:space="preserve">§ </w:t>
      </w:r>
      <w:r w:rsidR="004C54CE">
        <w:rPr>
          <w:rFonts w:ascii="Arial" w:hAnsi="Arial" w:cs="Arial"/>
          <w:b/>
          <w:bCs/>
          <w:sz w:val="20"/>
          <w:szCs w:val="20"/>
        </w:rPr>
        <w:t>6</w:t>
      </w:r>
      <w:r w:rsidRPr="009A1481">
        <w:rPr>
          <w:rFonts w:ascii="Arial" w:hAnsi="Arial" w:cs="Arial"/>
          <w:b/>
          <w:bCs/>
          <w:sz w:val="20"/>
          <w:szCs w:val="20"/>
        </w:rPr>
        <w:t>.</w:t>
      </w:r>
    </w:p>
    <w:p w14:paraId="0C4B571B" w14:textId="45F28128" w:rsidR="009A1481" w:rsidRPr="009A1481" w:rsidRDefault="009A1481" w:rsidP="00E251F9">
      <w:pPr>
        <w:numPr>
          <w:ilvl w:val="0"/>
          <w:numId w:val="5"/>
        </w:numPr>
        <w:tabs>
          <w:tab w:val="clear" w:pos="180"/>
          <w:tab w:val="num" w:pos="360"/>
          <w:tab w:val="num" w:pos="426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A148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D254E1">
        <w:rPr>
          <w:rFonts w:ascii="Arial" w:hAnsi="Arial" w:cs="Arial"/>
          <w:color w:val="000000"/>
          <w:sz w:val="20"/>
          <w:szCs w:val="20"/>
        </w:rPr>
        <w:t>wypowiedzenia</w:t>
      </w:r>
      <w:r w:rsidRPr="009A1481">
        <w:rPr>
          <w:rFonts w:ascii="Arial" w:hAnsi="Arial" w:cs="Arial"/>
          <w:color w:val="000000"/>
          <w:sz w:val="20"/>
          <w:szCs w:val="20"/>
        </w:rPr>
        <w:t xml:space="preserve"> Umowy, Strony sporządzą protokół opisu</w:t>
      </w:r>
      <w:r w:rsidR="00E3169F">
        <w:rPr>
          <w:rFonts w:ascii="Arial" w:hAnsi="Arial" w:cs="Arial"/>
          <w:color w:val="000000"/>
          <w:sz w:val="20"/>
          <w:szCs w:val="20"/>
        </w:rPr>
        <w:t>jący stopień wykonania zadania</w:t>
      </w:r>
      <w:r w:rsidRPr="009A1481">
        <w:rPr>
          <w:rFonts w:ascii="Arial" w:hAnsi="Arial" w:cs="Arial"/>
          <w:color w:val="000000"/>
          <w:sz w:val="20"/>
          <w:szCs w:val="20"/>
        </w:rPr>
        <w:t xml:space="preserve"> na dzień </w:t>
      </w:r>
      <w:r w:rsidR="00D2109C">
        <w:rPr>
          <w:rFonts w:ascii="Arial" w:hAnsi="Arial" w:cs="Arial"/>
          <w:color w:val="000000"/>
          <w:sz w:val="20"/>
          <w:szCs w:val="20"/>
        </w:rPr>
        <w:t xml:space="preserve">rozwiązania </w:t>
      </w:r>
      <w:r w:rsidR="00D2109C" w:rsidRPr="009A1481">
        <w:rPr>
          <w:rFonts w:ascii="Arial" w:hAnsi="Arial" w:cs="Arial"/>
          <w:color w:val="000000"/>
          <w:sz w:val="20"/>
          <w:szCs w:val="20"/>
        </w:rPr>
        <w:t>Umowy</w:t>
      </w:r>
      <w:r w:rsidRPr="009A1481">
        <w:rPr>
          <w:rFonts w:ascii="Arial" w:hAnsi="Arial" w:cs="Arial"/>
          <w:color w:val="000000"/>
          <w:sz w:val="20"/>
          <w:szCs w:val="20"/>
        </w:rPr>
        <w:t>.</w:t>
      </w:r>
    </w:p>
    <w:p w14:paraId="41596B5E" w14:textId="72DF21FD" w:rsidR="009A1481" w:rsidRPr="009A1481" w:rsidRDefault="00E3169F" w:rsidP="00E251F9">
      <w:pPr>
        <w:numPr>
          <w:ilvl w:val="0"/>
          <w:numId w:val="5"/>
        </w:numPr>
        <w:tabs>
          <w:tab w:val="clear" w:pos="180"/>
          <w:tab w:val="num" w:pos="360"/>
          <w:tab w:val="num" w:pos="426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="00B945D4">
        <w:rPr>
          <w:rFonts w:ascii="Arial" w:hAnsi="Arial" w:cs="Arial"/>
          <w:color w:val="000000"/>
          <w:sz w:val="20"/>
          <w:szCs w:val="20"/>
        </w:rPr>
        <w:t>amawiający</w:t>
      </w:r>
      <w:r w:rsidR="009A1481" w:rsidRPr="009A1481">
        <w:rPr>
          <w:rFonts w:ascii="Arial" w:hAnsi="Arial" w:cs="Arial"/>
          <w:color w:val="000000"/>
          <w:sz w:val="20"/>
          <w:szCs w:val="20"/>
        </w:rPr>
        <w:t xml:space="preserve"> zapłaci </w:t>
      </w:r>
      <w:r w:rsidR="00B945D4">
        <w:rPr>
          <w:rFonts w:ascii="Arial" w:hAnsi="Arial" w:cs="Arial"/>
          <w:color w:val="000000"/>
          <w:sz w:val="20"/>
          <w:szCs w:val="20"/>
        </w:rPr>
        <w:t>Wykonawcy</w:t>
      </w:r>
      <w:r w:rsidR="00C20393">
        <w:rPr>
          <w:rFonts w:ascii="Arial" w:hAnsi="Arial" w:cs="Arial"/>
          <w:color w:val="000000"/>
          <w:sz w:val="20"/>
          <w:szCs w:val="20"/>
        </w:rPr>
        <w:t xml:space="preserve"> </w:t>
      </w:r>
      <w:r w:rsidR="009A1481" w:rsidRPr="009A1481">
        <w:rPr>
          <w:rFonts w:ascii="Arial" w:hAnsi="Arial" w:cs="Arial"/>
          <w:color w:val="000000"/>
          <w:sz w:val="20"/>
          <w:szCs w:val="20"/>
        </w:rPr>
        <w:t xml:space="preserve">tę część wynagrodzenia wskazanego w § 3 ust. 1, która odpowiada </w:t>
      </w:r>
      <w:r w:rsidR="009A1481" w:rsidRPr="009A1481">
        <w:rPr>
          <w:rFonts w:ascii="Arial" w:hAnsi="Arial" w:cs="Arial"/>
          <w:sz w:val="20"/>
          <w:szCs w:val="20"/>
        </w:rPr>
        <w:t>wykonanemu zakresowi zadania</w:t>
      </w:r>
      <w:r w:rsidR="00D254E1">
        <w:rPr>
          <w:rFonts w:ascii="Arial" w:hAnsi="Arial" w:cs="Arial"/>
          <w:sz w:val="20"/>
          <w:szCs w:val="20"/>
        </w:rPr>
        <w:t xml:space="preserve"> do dnia rozwiązania umowy</w:t>
      </w:r>
      <w:r w:rsidR="009A1481" w:rsidRPr="009A1481">
        <w:rPr>
          <w:rFonts w:ascii="Arial" w:hAnsi="Arial" w:cs="Arial"/>
          <w:color w:val="000000"/>
          <w:sz w:val="20"/>
          <w:szCs w:val="20"/>
        </w:rPr>
        <w:t>.</w:t>
      </w:r>
    </w:p>
    <w:p w14:paraId="1E78D6B5" w14:textId="77777777" w:rsidR="009A1481" w:rsidRPr="009A1481" w:rsidRDefault="00515AE8" w:rsidP="009A1481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</w:t>
      </w:r>
      <w:r w:rsidR="004C54CE">
        <w:rPr>
          <w:rFonts w:ascii="Arial" w:hAnsi="Arial" w:cs="Arial"/>
          <w:b/>
          <w:bCs/>
          <w:sz w:val="20"/>
          <w:szCs w:val="20"/>
        </w:rPr>
        <w:t>7</w:t>
      </w:r>
      <w:r w:rsidR="009A1481" w:rsidRPr="009A1481">
        <w:rPr>
          <w:rFonts w:ascii="Arial" w:hAnsi="Arial" w:cs="Arial"/>
          <w:b/>
          <w:bCs/>
          <w:sz w:val="20"/>
          <w:szCs w:val="20"/>
        </w:rPr>
        <w:t>.</w:t>
      </w:r>
    </w:p>
    <w:p w14:paraId="1CD1A444" w14:textId="77777777" w:rsidR="009A1481" w:rsidRPr="009A1481" w:rsidRDefault="009A1481" w:rsidP="00E251F9">
      <w:pPr>
        <w:numPr>
          <w:ilvl w:val="0"/>
          <w:numId w:val="6"/>
        </w:numPr>
        <w:tabs>
          <w:tab w:val="clear" w:pos="234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Do bieżącej współpracy w sprawach związanych z wykonywaniem umowy upoważnieni są:</w:t>
      </w:r>
    </w:p>
    <w:p w14:paraId="31977542" w14:textId="2D25B8EB" w:rsidR="009A1481" w:rsidRPr="008009F8" w:rsidRDefault="00515AE8" w:rsidP="00E251F9">
      <w:pPr>
        <w:numPr>
          <w:ilvl w:val="0"/>
          <w:numId w:val="7"/>
        </w:numPr>
        <w:suppressAutoHyphens/>
        <w:spacing w:after="120"/>
        <w:ind w:left="709"/>
        <w:jc w:val="both"/>
        <w:outlineLvl w:val="0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ze </w:t>
      </w:r>
      <w:r w:rsidRPr="008009F8">
        <w:rPr>
          <w:rFonts w:ascii="Arial" w:hAnsi="Arial" w:cs="Arial"/>
          <w:sz w:val="20"/>
          <w:szCs w:val="20"/>
          <w:lang w:eastAsia="ar-SA"/>
        </w:rPr>
        <w:t xml:space="preserve">strony </w:t>
      </w:r>
      <w:r w:rsidR="00B945D4">
        <w:rPr>
          <w:rFonts w:ascii="Arial" w:hAnsi="Arial" w:cs="Arial"/>
          <w:sz w:val="20"/>
          <w:szCs w:val="20"/>
          <w:lang w:eastAsia="ar-SA"/>
        </w:rPr>
        <w:t>Zamawiającego</w:t>
      </w:r>
      <w:r w:rsidRPr="008009F8">
        <w:rPr>
          <w:rFonts w:ascii="Arial" w:hAnsi="Arial" w:cs="Arial"/>
          <w:sz w:val="20"/>
          <w:szCs w:val="20"/>
          <w:lang w:eastAsia="ar-SA"/>
        </w:rPr>
        <w:t xml:space="preserve">: Pani Tatiana Beck-Sadowska </w:t>
      </w:r>
      <w:hyperlink r:id="rId9" w:history="1">
        <w:r w:rsidR="00EE06A3" w:rsidRPr="00152069">
          <w:rPr>
            <w:rStyle w:val="Hipercze"/>
            <w:rFonts w:ascii="Arial" w:hAnsi="Arial" w:cs="Arial"/>
            <w:sz w:val="20"/>
            <w:szCs w:val="20"/>
          </w:rPr>
          <w:t>tatiana.beck-sadowska@mfipr.gov.pl</w:t>
        </w:r>
      </w:hyperlink>
      <w:r w:rsidR="008C4D8F" w:rsidRPr="008009F8">
        <w:rPr>
          <w:rFonts w:ascii="Arial" w:hAnsi="Arial" w:cs="Arial"/>
          <w:sz w:val="20"/>
          <w:szCs w:val="20"/>
          <w:lang w:eastAsia="ar-SA"/>
        </w:rPr>
        <w:t xml:space="preserve">, Pani Justyna Potiopa </w:t>
      </w:r>
      <w:hyperlink r:id="rId10" w:history="1">
        <w:r w:rsidR="008E67DB" w:rsidRPr="008009F8">
          <w:rPr>
            <w:rFonts w:ascii="Arial" w:hAnsi="Arial" w:cs="Arial"/>
            <w:sz w:val="20"/>
            <w:szCs w:val="20"/>
          </w:rPr>
          <w:t>justyna.potiopa@mfipr.gov.pl</w:t>
        </w:r>
      </w:hyperlink>
      <w:r w:rsidRPr="008009F8">
        <w:rPr>
          <w:rFonts w:ascii="Arial" w:hAnsi="Arial" w:cs="Arial"/>
          <w:sz w:val="20"/>
          <w:szCs w:val="20"/>
          <w:lang w:eastAsia="ar-SA"/>
        </w:rPr>
        <w:t>,</w:t>
      </w:r>
      <w:r w:rsidR="00D2109C" w:rsidRPr="00D2109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8E67DB" w:rsidRPr="008009F8">
        <w:rPr>
          <w:rFonts w:ascii="Arial" w:hAnsi="Arial" w:cs="Arial"/>
          <w:sz w:val="20"/>
          <w:szCs w:val="20"/>
          <w:lang w:eastAsia="ar-SA"/>
        </w:rPr>
        <w:t xml:space="preserve">Pan Grzegorz Pragert </w:t>
      </w:r>
      <w:hyperlink r:id="rId11" w:history="1">
        <w:r w:rsidR="002A69C6" w:rsidRPr="008009F8">
          <w:rPr>
            <w:rFonts w:ascii="Arial" w:hAnsi="Arial" w:cs="Arial"/>
            <w:sz w:val="20"/>
            <w:szCs w:val="20"/>
            <w:lang w:eastAsia="ar-SA"/>
          </w:rPr>
          <w:t>grzegorz.pragert@mfipr.gov.pl</w:t>
        </w:r>
      </w:hyperlink>
      <w:r w:rsidR="00D2109C" w:rsidRPr="00D2109C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1A7A336E" w14:textId="5772FFCF" w:rsidR="009A1481" w:rsidRPr="00B3617E" w:rsidRDefault="009A1481" w:rsidP="00E251F9">
      <w:pPr>
        <w:numPr>
          <w:ilvl w:val="0"/>
          <w:numId w:val="7"/>
        </w:numPr>
        <w:suppressAutoHyphens/>
        <w:spacing w:after="120"/>
        <w:ind w:left="709"/>
        <w:outlineLvl w:val="0"/>
        <w:rPr>
          <w:rFonts w:ascii="Arial" w:hAnsi="Arial" w:cs="Arial"/>
          <w:sz w:val="20"/>
          <w:szCs w:val="20"/>
          <w:lang w:eastAsia="ar-SA"/>
        </w:rPr>
      </w:pPr>
      <w:r w:rsidRPr="008009F8">
        <w:rPr>
          <w:rFonts w:ascii="Arial" w:hAnsi="Arial" w:cs="Arial"/>
          <w:sz w:val="20"/>
          <w:szCs w:val="20"/>
          <w:lang w:eastAsia="ar-SA"/>
        </w:rPr>
        <w:t>ze strony</w:t>
      </w:r>
      <w:r w:rsidR="00C20393">
        <w:rPr>
          <w:rFonts w:ascii="Arial" w:hAnsi="Arial" w:cs="Arial"/>
          <w:sz w:val="20"/>
          <w:szCs w:val="20"/>
          <w:lang w:eastAsia="ar-SA"/>
        </w:rPr>
        <w:t xml:space="preserve"> </w:t>
      </w:r>
      <w:r w:rsidR="00B945D4">
        <w:rPr>
          <w:rFonts w:ascii="Arial" w:hAnsi="Arial" w:cs="Arial"/>
          <w:sz w:val="20"/>
          <w:szCs w:val="20"/>
          <w:lang w:eastAsia="ar-SA"/>
        </w:rPr>
        <w:t>Wykonawcy</w:t>
      </w:r>
      <w:r w:rsidRPr="00B3617E">
        <w:rPr>
          <w:rFonts w:ascii="Arial" w:hAnsi="Arial" w:cs="Arial"/>
          <w:sz w:val="20"/>
          <w:szCs w:val="20"/>
          <w:lang w:eastAsia="ar-SA"/>
        </w:rPr>
        <w:t>:</w:t>
      </w:r>
      <w:r w:rsidR="00515AE8" w:rsidRPr="00B3617E">
        <w:rPr>
          <w:rFonts w:ascii="Arial" w:hAnsi="Arial" w:cs="Arial"/>
          <w:sz w:val="20"/>
          <w:szCs w:val="20"/>
          <w:lang w:eastAsia="ar-SA"/>
        </w:rPr>
        <w:t xml:space="preserve"> </w:t>
      </w:r>
      <w:r w:rsidR="00E251F9">
        <w:rPr>
          <w:rFonts w:ascii="Arial" w:hAnsi="Arial" w:cs="Arial"/>
          <w:sz w:val="20"/>
          <w:szCs w:val="20"/>
          <w:lang w:eastAsia="ar-SA"/>
        </w:rPr>
        <w:t>……………………………………………………</w:t>
      </w:r>
    </w:p>
    <w:p w14:paraId="258600FF" w14:textId="7855F4BE" w:rsidR="00EE06A3" w:rsidRPr="00B3617E" w:rsidRDefault="009A1481" w:rsidP="00E251F9">
      <w:pPr>
        <w:numPr>
          <w:ilvl w:val="0"/>
          <w:numId w:val="6"/>
        </w:numPr>
        <w:tabs>
          <w:tab w:val="clear" w:pos="2340"/>
          <w:tab w:val="num" w:pos="426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Zmiana osób </w:t>
      </w:r>
      <w:r w:rsidR="00CC1BB5">
        <w:rPr>
          <w:rFonts w:ascii="Arial" w:hAnsi="Arial" w:cs="Arial"/>
          <w:sz w:val="20"/>
          <w:szCs w:val="20"/>
        </w:rPr>
        <w:t xml:space="preserve">i danych </w:t>
      </w:r>
      <w:r w:rsidRPr="009A1481">
        <w:rPr>
          <w:rFonts w:ascii="Arial" w:hAnsi="Arial" w:cs="Arial"/>
          <w:sz w:val="20"/>
          <w:szCs w:val="20"/>
        </w:rPr>
        <w:t>wskazanych w ust. 1</w:t>
      </w:r>
      <w:r w:rsidR="00EC4F7F">
        <w:rPr>
          <w:rFonts w:ascii="Arial" w:hAnsi="Arial" w:cs="Arial"/>
          <w:sz w:val="20"/>
          <w:szCs w:val="20"/>
        </w:rPr>
        <w:t xml:space="preserve"> oraz zmiana numeru rachunku bankowego</w:t>
      </w:r>
      <w:r w:rsidR="00934314">
        <w:rPr>
          <w:rFonts w:ascii="Arial" w:hAnsi="Arial" w:cs="Arial"/>
          <w:sz w:val="20"/>
          <w:szCs w:val="20"/>
        </w:rPr>
        <w:t xml:space="preserve"> i adresów e-mail, </w:t>
      </w:r>
      <w:r w:rsidR="00EC4F7F">
        <w:rPr>
          <w:rFonts w:ascii="Arial" w:hAnsi="Arial" w:cs="Arial"/>
          <w:sz w:val="20"/>
          <w:szCs w:val="20"/>
        </w:rPr>
        <w:t>wskazan</w:t>
      </w:r>
      <w:r w:rsidR="00934314">
        <w:rPr>
          <w:rFonts w:ascii="Arial" w:hAnsi="Arial" w:cs="Arial"/>
          <w:sz w:val="20"/>
          <w:szCs w:val="20"/>
        </w:rPr>
        <w:t>ych</w:t>
      </w:r>
      <w:r w:rsidR="00EC4F7F">
        <w:rPr>
          <w:rFonts w:ascii="Arial" w:hAnsi="Arial" w:cs="Arial"/>
          <w:sz w:val="20"/>
          <w:szCs w:val="20"/>
        </w:rPr>
        <w:t xml:space="preserve"> w § 3 ust. </w:t>
      </w:r>
      <w:r w:rsidR="00D2109C">
        <w:rPr>
          <w:rFonts w:ascii="Arial" w:hAnsi="Arial" w:cs="Arial"/>
          <w:sz w:val="20"/>
          <w:szCs w:val="20"/>
        </w:rPr>
        <w:t xml:space="preserve">3 </w:t>
      </w:r>
      <w:r w:rsidR="00D2109C" w:rsidRPr="009A1481">
        <w:rPr>
          <w:rFonts w:ascii="Arial" w:hAnsi="Arial" w:cs="Arial"/>
          <w:sz w:val="20"/>
          <w:szCs w:val="20"/>
        </w:rPr>
        <w:t>następuje</w:t>
      </w:r>
      <w:r w:rsidRPr="009A1481">
        <w:rPr>
          <w:rFonts w:ascii="Arial" w:hAnsi="Arial" w:cs="Arial"/>
          <w:sz w:val="20"/>
          <w:szCs w:val="20"/>
        </w:rPr>
        <w:t xml:space="preserve"> poprzez powiadomienie drugiej Strony</w:t>
      </w:r>
      <w:r w:rsidR="00934314" w:rsidRPr="00934314">
        <w:rPr>
          <w:rFonts w:ascii="Arial" w:hAnsi="Arial" w:cs="Arial"/>
          <w:sz w:val="20"/>
          <w:szCs w:val="20"/>
        </w:rPr>
        <w:t xml:space="preserve"> </w:t>
      </w:r>
      <w:r w:rsidR="00934314">
        <w:rPr>
          <w:rFonts w:ascii="Arial" w:hAnsi="Arial" w:cs="Arial"/>
          <w:sz w:val="20"/>
          <w:szCs w:val="20"/>
        </w:rPr>
        <w:t xml:space="preserve">z zachowaniem </w:t>
      </w:r>
      <w:r w:rsidR="00934314" w:rsidRPr="00934314">
        <w:rPr>
          <w:rFonts w:ascii="Arial" w:hAnsi="Arial" w:cs="Arial"/>
          <w:sz w:val="20"/>
          <w:szCs w:val="20"/>
        </w:rPr>
        <w:t xml:space="preserve">formy pisemnej lub elektronicznej (kwalifikowany podpis </w:t>
      </w:r>
      <w:r w:rsidR="00D2109C" w:rsidRPr="00934314">
        <w:rPr>
          <w:rFonts w:ascii="Arial" w:hAnsi="Arial" w:cs="Arial"/>
          <w:sz w:val="20"/>
          <w:szCs w:val="20"/>
        </w:rPr>
        <w:t xml:space="preserve">elektroniczny) </w:t>
      </w:r>
      <w:r w:rsidR="00D2109C" w:rsidRPr="009A1481">
        <w:rPr>
          <w:rFonts w:ascii="Arial" w:hAnsi="Arial" w:cs="Arial"/>
          <w:sz w:val="20"/>
          <w:szCs w:val="20"/>
        </w:rPr>
        <w:t>i</w:t>
      </w:r>
      <w:r w:rsidRPr="009A1481">
        <w:rPr>
          <w:rFonts w:ascii="Arial" w:hAnsi="Arial" w:cs="Arial"/>
          <w:sz w:val="20"/>
          <w:szCs w:val="20"/>
        </w:rPr>
        <w:t xml:space="preserve"> nie stanowi zmiany</w:t>
      </w:r>
      <w:r w:rsidR="009C57E8">
        <w:rPr>
          <w:rFonts w:ascii="Arial" w:hAnsi="Arial" w:cs="Arial"/>
          <w:sz w:val="20"/>
          <w:szCs w:val="20"/>
        </w:rPr>
        <w:t xml:space="preserve"> treści umowy w rozumieniu § </w:t>
      </w:r>
      <w:r w:rsidR="00C20393">
        <w:rPr>
          <w:rFonts w:ascii="Arial" w:hAnsi="Arial" w:cs="Arial"/>
          <w:sz w:val="20"/>
          <w:szCs w:val="20"/>
        </w:rPr>
        <w:t>10</w:t>
      </w:r>
      <w:r w:rsidR="000343F4">
        <w:rPr>
          <w:rFonts w:ascii="Arial" w:hAnsi="Arial" w:cs="Arial"/>
          <w:sz w:val="20"/>
          <w:szCs w:val="20"/>
        </w:rPr>
        <w:t xml:space="preserve"> </w:t>
      </w:r>
      <w:r w:rsidRPr="009A1481">
        <w:rPr>
          <w:rFonts w:ascii="Arial" w:hAnsi="Arial" w:cs="Arial"/>
          <w:sz w:val="20"/>
          <w:szCs w:val="20"/>
        </w:rPr>
        <w:t>ust. 2.</w:t>
      </w:r>
    </w:p>
    <w:p w14:paraId="59504C97" w14:textId="77777777" w:rsidR="00566C7B" w:rsidRPr="00566C7B" w:rsidRDefault="00566C7B" w:rsidP="00566C7B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566C7B">
        <w:rPr>
          <w:rFonts w:ascii="Arial" w:hAnsi="Arial" w:cs="Arial"/>
          <w:b/>
          <w:bCs/>
          <w:sz w:val="20"/>
          <w:szCs w:val="20"/>
        </w:rPr>
        <w:t>§ 8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78ACE136" w14:textId="0C779A51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 xml:space="preserve">Na podstawie art. 28 Rozporządzenia Parlamentu Europejskiego i Rady (UE) 2016/679 z dnia 27 kwietnia 2016 r. w sprawie ochrony osób fizycznych w związku z przetwarzaniem danych osobowych i w sprawie swobodnego przepływu takich danych oraz uchylenia dyrektywy 95/46/WE (Dz. Urz. UE L 119 z 04.05.2016, str.1) zwanego dalej RODO, </w:t>
      </w:r>
      <w:r w:rsidR="00B945D4" w:rsidRPr="00291E80">
        <w:rPr>
          <w:rFonts w:ascii="Arial" w:hAnsi="Arial" w:cs="Arial"/>
          <w:bCs/>
          <w:sz w:val="20"/>
          <w:szCs w:val="20"/>
        </w:rPr>
        <w:t>Z</w:t>
      </w:r>
      <w:r w:rsidR="00B945D4">
        <w:rPr>
          <w:rFonts w:ascii="Arial" w:hAnsi="Arial" w:cs="Arial"/>
          <w:bCs/>
          <w:sz w:val="20"/>
          <w:szCs w:val="20"/>
        </w:rPr>
        <w:t>amawiający</w:t>
      </w:r>
      <w:r w:rsidR="00B945D4" w:rsidRPr="00291E80">
        <w:rPr>
          <w:rFonts w:ascii="Arial" w:hAnsi="Arial" w:cs="Arial"/>
          <w:bCs/>
          <w:sz w:val="20"/>
          <w:szCs w:val="20"/>
        </w:rPr>
        <w:t xml:space="preserve"> </w:t>
      </w:r>
      <w:r w:rsidRPr="00291E80">
        <w:rPr>
          <w:rFonts w:ascii="Arial" w:hAnsi="Arial" w:cs="Arial"/>
          <w:bCs/>
          <w:sz w:val="20"/>
          <w:szCs w:val="20"/>
        </w:rPr>
        <w:t xml:space="preserve">jako Administrator powierza Wykonawcy jako Podmiotowi przetwarzającemu przetwarzanie danych osobowych </w:t>
      </w:r>
      <w:r w:rsidRPr="00291E80">
        <w:rPr>
          <w:rFonts w:ascii="Arial" w:hAnsi="Arial" w:cs="Arial"/>
          <w:bCs/>
          <w:sz w:val="20"/>
          <w:szCs w:val="20"/>
        </w:rPr>
        <w:br/>
        <w:t xml:space="preserve">w ramach realizacji przedmiotu niniejszej umowy, w imieniu i na rzecz </w:t>
      </w:r>
      <w:r w:rsidR="00B945D4">
        <w:rPr>
          <w:rFonts w:ascii="Arial" w:hAnsi="Arial" w:cs="Arial"/>
          <w:bCs/>
          <w:sz w:val="20"/>
          <w:szCs w:val="20"/>
        </w:rPr>
        <w:t>Zamawiającego</w:t>
      </w:r>
      <w:r w:rsidR="00B945D4" w:rsidRPr="00291E80">
        <w:rPr>
          <w:rFonts w:ascii="Arial" w:hAnsi="Arial" w:cs="Arial"/>
          <w:bCs/>
          <w:sz w:val="20"/>
          <w:szCs w:val="20"/>
        </w:rPr>
        <w:t xml:space="preserve"> </w:t>
      </w:r>
      <w:r w:rsidRPr="00291E80">
        <w:rPr>
          <w:rFonts w:ascii="Arial" w:hAnsi="Arial" w:cs="Arial"/>
          <w:bCs/>
          <w:sz w:val="20"/>
          <w:szCs w:val="20"/>
        </w:rPr>
        <w:t>na warunkach określonych w umowie.</w:t>
      </w:r>
    </w:p>
    <w:p w14:paraId="1B48B9FF" w14:textId="13647230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Wykonawca zapewni w okresie obowiązywania niniejszej umowy pełną ochronę danych osobowych oraz zgodność ze wszelkimi obecnymi oraz przyszłymi przepisami prawa dotyczącymi ochrony danych osobowych i prywatności</w:t>
      </w:r>
      <w:r w:rsidR="00474DD1">
        <w:rPr>
          <w:rFonts w:ascii="Arial" w:hAnsi="Arial" w:cs="Arial"/>
          <w:bCs/>
          <w:sz w:val="20"/>
          <w:szCs w:val="20"/>
        </w:rPr>
        <w:t xml:space="preserve"> obowiązującymi w Polsce</w:t>
      </w:r>
      <w:r w:rsidRPr="00291E80">
        <w:rPr>
          <w:rFonts w:ascii="Arial" w:hAnsi="Arial" w:cs="Arial"/>
          <w:bCs/>
          <w:sz w:val="20"/>
          <w:szCs w:val="20"/>
        </w:rPr>
        <w:t xml:space="preserve">, w tym w szczególności przepisów RODO. </w:t>
      </w:r>
      <w:r w:rsidR="008C2343">
        <w:rPr>
          <w:rFonts w:ascii="Arial" w:hAnsi="Arial" w:cs="Arial"/>
          <w:bCs/>
          <w:sz w:val="20"/>
          <w:szCs w:val="20"/>
        </w:rPr>
        <w:t>Wykonawca będzie w szczególności zabezpieczać hasłem przesyłane drogą elektroniczną pliki zawierające dane osobowe, a hasło do tych plików będzie przekazywać odbiorcy (także Zamawiającemu) za pomocą innego środka komunikacji ustalonego z odbiorcą.</w:t>
      </w:r>
    </w:p>
    <w:p w14:paraId="50143C55" w14:textId="0D4E62AD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 xml:space="preserve">Zakres danych osobowych powierzonych Wykonawcy przez </w:t>
      </w:r>
      <w:r w:rsidR="00B945D4" w:rsidRPr="00291E80">
        <w:rPr>
          <w:rFonts w:ascii="Arial" w:hAnsi="Arial" w:cs="Arial"/>
          <w:bCs/>
          <w:sz w:val="20"/>
          <w:szCs w:val="20"/>
        </w:rPr>
        <w:t>Z</w:t>
      </w:r>
      <w:r w:rsidR="00B945D4">
        <w:rPr>
          <w:rFonts w:ascii="Arial" w:hAnsi="Arial" w:cs="Arial"/>
          <w:bCs/>
          <w:sz w:val="20"/>
          <w:szCs w:val="20"/>
        </w:rPr>
        <w:t>amawiającego</w:t>
      </w:r>
      <w:r w:rsidR="00B945D4" w:rsidRPr="00291E80">
        <w:rPr>
          <w:rFonts w:ascii="Arial" w:hAnsi="Arial" w:cs="Arial"/>
          <w:bCs/>
          <w:sz w:val="20"/>
          <w:szCs w:val="20"/>
        </w:rPr>
        <w:t xml:space="preserve"> </w:t>
      </w:r>
      <w:r w:rsidRPr="00291E80">
        <w:rPr>
          <w:rFonts w:ascii="Arial" w:hAnsi="Arial" w:cs="Arial"/>
          <w:bCs/>
          <w:sz w:val="20"/>
          <w:szCs w:val="20"/>
        </w:rPr>
        <w:t xml:space="preserve">do przetwarzania obejmuje: </w:t>
      </w:r>
      <w:r w:rsidR="007D7DF8">
        <w:rPr>
          <w:rFonts w:ascii="Arial" w:hAnsi="Arial" w:cs="Arial"/>
          <w:bCs/>
          <w:sz w:val="20"/>
          <w:szCs w:val="20"/>
        </w:rPr>
        <w:t>i</w:t>
      </w:r>
      <w:r w:rsidR="0083514A" w:rsidRPr="0083514A">
        <w:rPr>
          <w:rFonts w:ascii="Arial" w:hAnsi="Arial" w:cs="Arial"/>
          <w:bCs/>
          <w:sz w:val="20"/>
          <w:szCs w:val="20"/>
        </w:rPr>
        <w:t xml:space="preserve">mię i nazwisko, </w:t>
      </w:r>
      <w:r w:rsidR="007D7DF8">
        <w:rPr>
          <w:rFonts w:ascii="Arial" w:hAnsi="Arial" w:cs="Arial"/>
          <w:bCs/>
          <w:sz w:val="20"/>
          <w:szCs w:val="20"/>
        </w:rPr>
        <w:t>s</w:t>
      </w:r>
      <w:r w:rsidR="0083514A" w:rsidRPr="0083514A">
        <w:rPr>
          <w:rFonts w:ascii="Arial" w:hAnsi="Arial" w:cs="Arial"/>
          <w:bCs/>
          <w:sz w:val="20"/>
          <w:szCs w:val="20"/>
        </w:rPr>
        <w:t xml:space="preserve">tanowisko, </w:t>
      </w:r>
      <w:r w:rsidR="004D4894">
        <w:rPr>
          <w:rFonts w:ascii="Arial" w:hAnsi="Arial" w:cs="Arial"/>
          <w:bCs/>
          <w:sz w:val="20"/>
          <w:szCs w:val="20"/>
        </w:rPr>
        <w:t xml:space="preserve">firma, podmiot reprezentowany, </w:t>
      </w:r>
      <w:r w:rsidR="007D7DF8">
        <w:rPr>
          <w:rFonts w:ascii="Arial" w:hAnsi="Arial" w:cs="Arial"/>
          <w:bCs/>
          <w:sz w:val="20"/>
          <w:szCs w:val="20"/>
        </w:rPr>
        <w:t>n</w:t>
      </w:r>
      <w:r w:rsidR="0083514A" w:rsidRPr="0083514A">
        <w:rPr>
          <w:rFonts w:ascii="Arial" w:hAnsi="Arial" w:cs="Arial"/>
          <w:bCs/>
          <w:sz w:val="20"/>
          <w:szCs w:val="20"/>
        </w:rPr>
        <w:t xml:space="preserve">azwa i adres organizacji, </w:t>
      </w:r>
      <w:r w:rsidR="007D7DF8">
        <w:rPr>
          <w:rFonts w:ascii="Arial" w:hAnsi="Arial" w:cs="Arial"/>
          <w:bCs/>
          <w:sz w:val="20"/>
          <w:szCs w:val="20"/>
        </w:rPr>
        <w:t>n</w:t>
      </w:r>
      <w:r w:rsidR="0083514A" w:rsidRPr="0083514A">
        <w:rPr>
          <w:rFonts w:ascii="Arial" w:hAnsi="Arial" w:cs="Arial"/>
          <w:bCs/>
          <w:sz w:val="20"/>
          <w:szCs w:val="20"/>
        </w:rPr>
        <w:t xml:space="preserve">umer telefonu, </w:t>
      </w:r>
      <w:r w:rsidR="004D4894">
        <w:rPr>
          <w:rFonts w:ascii="Arial" w:hAnsi="Arial" w:cs="Arial"/>
          <w:bCs/>
          <w:sz w:val="20"/>
          <w:szCs w:val="20"/>
        </w:rPr>
        <w:t>NIP, PESEL, a</w:t>
      </w:r>
      <w:r w:rsidR="0083514A" w:rsidRPr="0083514A">
        <w:rPr>
          <w:rFonts w:ascii="Arial" w:hAnsi="Arial" w:cs="Arial"/>
          <w:bCs/>
          <w:sz w:val="20"/>
          <w:szCs w:val="20"/>
        </w:rPr>
        <w:t xml:space="preserve">dres </w:t>
      </w:r>
      <w:r w:rsidR="004D4894">
        <w:rPr>
          <w:rFonts w:ascii="Arial" w:hAnsi="Arial" w:cs="Arial"/>
          <w:bCs/>
          <w:sz w:val="20"/>
          <w:szCs w:val="20"/>
        </w:rPr>
        <w:t>poczty elektronicznej</w:t>
      </w:r>
      <w:r w:rsidR="0083514A" w:rsidRPr="0083514A">
        <w:rPr>
          <w:rFonts w:ascii="Arial" w:hAnsi="Arial" w:cs="Arial"/>
          <w:bCs/>
          <w:sz w:val="20"/>
          <w:szCs w:val="20"/>
        </w:rPr>
        <w:t xml:space="preserve">,  </w:t>
      </w:r>
      <w:r w:rsidR="004D4894">
        <w:rPr>
          <w:rFonts w:ascii="Arial" w:hAnsi="Arial" w:cs="Arial"/>
          <w:bCs/>
          <w:sz w:val="20"/>
          <w:szCs w:val="20"/>
        </w:rPr>
        <w:t xml:space="preserve">seria i </w:t>
      </w:r>
      <w:r w:rsidR="0083514A" w:rsidRPr="0083514A">
        <w:rPr>
          <w:rFonts w:ascii="Arial" w:hAnsi="Arial" w:cs="Arial"/>
          <w:bCs/>
          <w:sz w:val="20"/>
          <w:szCs w:val="20"/>
        </w:rPr>
        <w:t xml:space="preserve">nr paszportu, </w:t>
      </w:r>
      <w:r w:rsidR="007D7DF8">
        <w:rPr>
          <w:rFonts w:ascii="Arial" w:hAnsi="Arial" w:cs="Arial"/>
          <w:bCs/>
          <w:sz w:val="20"/>
          <w:szCs w:val="20"/>
        </w:rPr>
        <w:t>w</w:t>
      </w:r>
      <w:r w:rsidR="0083514A" w:rsidRPr="0083514A">
        <w:rPr>
          <w:rFonts w:ascii="Arial" w:hAnsi="Arial" w:cs="Arial"/>
          <w:bCs/>
          <w:sz w:val="20"/>
          <w:szCs w:val="20"/>
        </w:rPr>
        <w:t>izerunek</w:t>
      </w:r>
      <w:r w:rsidR="00C1251E">
        <w:rPr>
          <w:rFonts w:ascii="Arial" w:hAnsi="Arial" w:cs="Arial"/>
          <w:bCs/>
          <w:sz w:val="20"/>
          <w:szCs w:val="20"/>
        </w:rPr>
        <w:t>.</w:t>
      </w:r>
    </w:p>
    <w:p w14:paraId="335B7AC5" w14:textId="168ECAB0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Powierzone przez Z</w:t>
      </w:r>
      <w:r w:rsidR="00B945D4">
        <w:rPr>
          <w:rFonts w:ascii="Arial" w:hAnsi="Arial" w:cs="Arial"/>
          <w:bCs/>
          <w:sz w:val="20"/>
          <w:szCs w:val="20"/>
        </w:rPr>
        <w:t>amawiającego</w:t>
      </w:r>
      <w:r w:rsidRPr="00291E80">
        <w:rPr>
          <w:rFonts w:ascii="Arial" w:hAnsi="Arial" w:cs="Arial"/>
          <w:bCs/>
          <w:sz w:val="20"/>
          <w:szCs w:val="20"/>
        </w:rPr>
        <w:t xml:space="preserve"> do przetwarzania dane osobowe mogą być przetwarzane przez Wykonawcę wyłącznie w celu realizacji </w:t>
      </w:r>
      <w:r w:rsidR="0080467F">
        <w:rPr>
          <w:rFonts w:ascii="Arial" w:hAnsi="Arial" w:cs="Arial"/>
          <w:bCs/>
          <w:sz w:val="20"/>
          <w:szCs w:val="20"/>
        </w:rPr>
        <w:t>zadania</w:t>
      </w:r>
      <w:r w:rsidRPr="00291E80">
        <w:rPr>
          <w:rFonts w:ascii="Arial" w:hAnsi="Arial" w:cs="Arial"/>
          <w:bCs/>
          <w:sz w:val="20"/>
          <w:szCs w:val="20"/>
        </w:rPr>
        <w:t xml:space="preserve">, o którym mowa w § 2 </w:t>
      </w:r>
      <w:r w:rsidR="00474DD1">
        <w:rPr>
          <w:rFonts w:ascii="Arial" w:hAnsi="Arial" w:cs="Arial"/>
          <w:bCs/>
          <w:sz w:val="20"/>
          <w:szCs w:val="20"/>
        </w:rPr>
        <w:t xml:space="preserve">oraz pkt III SOPZ </w:t>
      </w:r>
      <w:r w:rsidRPr="00291E80">
        <w:rPr>
          <w:rFonts w:ascii="Arial" w:hAnsi="Arial" w:cs="Arial"/>
          <w:bCs/>
          <w:sz w:val="20"/>
          <w:szCs w:val="20"/>
        </w:rPr>
        <w:t xml:space="preserve">i w terminie obowiązywania umowy. W przypadku przetwarzania przez Wykonawcę danych osobowych objętych powierzeniem do celów innych niż określone w umowie oraz w przypadku przetwarzania przez Wykonawcę innych danych osobowych niż dane powierzone na podstawie umowy Wykonawca staje się administratorem tych danych. </w:t>
      </w:r>
    </w:p>
    <w:p w14:paraId="5781B500" w14:textId="0C2BEA25" w:rsid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 xml:space="preserve">Realizując cel, o którym mowa w § 2 </w:t>
      </w:r>
      <w:r w:rsidR="00474DD1">
        <w:rPr>
          <w:rFonts w:ascii="Arial" w:hAnsi="Arial" w:cs="Arial"/>
          <w:bCs/>
          <w:sz w:val="20"/>
          <w:szCs w:val="20"/>
        </w:rPr>
        <w:t xml:space="preserve">oraz pkt III SOPZ </w:t>
      </w:r>
      <w:r w:rsidRPr="00291E80">
        <w:rPr>
          <w:rFonts w:ascii="Arial" w:hAnsi="Arial" w:cs="Arial"/>
          <w:bCs/>
          <w:sz w:val="20"/>
          <w:szCs w:val="20"/>
        </w:rPr>
        <w:t xml:space="preserve">Wykonawca dokonuje czynności przetwarzania danych osobowych, </w:t>
      </w:r>
      <w:r w:rsidR="008C2343">
        <w:rPr>
          <w:rFonts w:ascii="Arial" w:hAnsi="Arial" w:cs="Arial"/>
          <w:bCs/>
          <w:sz w:val="20"/>
          <w:szCs w:val="20"/>
        </w:rPr>
        <w:t xml:space="preserve">polegające na zbieraniu danych, ich analizie wraz z </w:t>
      </w:r>
      <w:r w:rsidR="008C2343">
        <w:rPr>
          <w:rFonts w:ascii="Arial" w:hAnsi="Arial" w:cs="Arial"/>
          <w:bCs/>
          <w:sz w:val="20"/>
          <w:szCs w:val="20"/>
        </w:rPr>
        <w:lastRenderedPageBreak/>
        <w:t xml:space="preserve">informacjami towarzyszącymi tym danym oraz ich przekazywaniu do Zamawiającego </w:t>
      </w:r>
      <w:r w:rsidR="008C2343" w:rsidRPr="0072094C">
        <w:rPr>
          <w:rFonts w:ascii="Arial" w:hAnsi="Arial" w:cs="Arial"/>
          <w:bCs/>
          <w:sz w:val="20"/>
          <w:szCs w:val="20"/>
        </w:rPr>
        <w:t>oraz wykon</w:t>
      </w:r>
      <w:r w:rsidR="008C2343">
        <w:rPr>
          <w:rFonts w:ascii="Arial" w:hAnsi="Arial" w:cs="Arial"/>
          <w:bCs/>
          <w:sz w:val="20"/>
          <w:szCs w:val="20"/>
        </w:rPr>
        <w:t>uje inne</w:t>
      </w:r>
      <w:r w:rsidR="008C2343" w:rsidRPr="0072094C">
        <w:rPr>
          <w:rFonts w:ascii="Arial" w:hAnsi="Arial" w:cs="Arial"/>
          <w:bCs/>
          <w:sz w:val="20"/>
          <w:szCs w:val="20"/>
        </w:rPr>
        <w:t xml:space="preserve"> polecenia i instrukcje </w:t>
      </w:r>
      <w:r w:rsidR="008C2343">
        <w:rPr>
          <w:rFonts w:ascii="Arial" w:hAnsi="Arial" w:cs="Arial"/>
          <w:bCs/>
          <w:sz w:val="20"/>
          <w:szCs w:val="20"/>
        </w:rPr>
        <w:t>Zamawiającego</w:t>
      </w:r>
      <w:r w:rsidRPr="00291E80">
        <w:rPr>
          <w:rFonts w:ascii="Arial" w:hAnsi="Arial" w:cs="Arial"/>
          <w:bCs/>
          <w:sz w:val="20"/>
          <w:szCs w:val="20"/>
        </w:rPr>
        <w:t>.</w:t>
      </w:r>
    </w:p>
    <w:p w14:paraId="07FBAE74" w14:textId="77777777" w:rsidR="00474DD1" w:rsidRPr="0086050C" w:rsidRDefault="00474DD1" w:rsidP="00474DD1">
      <w:pPr>
        <w:pStyle w:val="Akapitzlist"/>
        <w:numPr>
          <w:ilvl w:val="0"/>
          <w:numId w:val="14"/>
        </w:numPr>
        <w:rPr>
          <w:rFonts w:ascii="Arial" w:hAnsi="Arial" w:cs="Arial"/>
          <w:bCs/>
          <w:sz w:val="20"/>
          <w:szCs w:val="20"/>
        </w:rPr>
      </w:pPr>
      <w:r w:rsidRPr="0086050C">
        <w:rPr>
          <w:rFonts w:ascii="Arial" w:hAnsi="Arial" w:cs="Arial"/>
          <w:bCs/>
          <w:sz w:val="20"/>
          <w:szCs w:val="20"/>
        </w:rPr>
        <w:t xml:space="preserve">Zamawiający zobowiązuje Wykonawcę do wykonywania wobec osób, których dane dotyczą, obowiązków informacyjnych, o których mowa w art. 13 i 14 Rozporządzenia. Wykonawca będzie przekazywał w imieniu Zamawiającego klauzulę informacyjną wg wzoru, który stanowi załącznik nr </w:t>
      </w:r>
      <w:r>
        <w:rPr>
          <w:rFonts w:ascii="Arial" w:hAnsi="Arial" w:cs="Arial"/>
          <w:bCs/>
          <w:sz w:val="20"/>
          <w:szCs w:val="20"/>
        </w:rPr>
        <w:t>5</w:t>
      </w:r>
      <w:r w:rsidRPr="0086050C">
        <w:rPr>
          <w:rFonts w:ascii="Arial" w:hAnsi="Arial" w:cs="Arial"/>
          <w:bCs/>
          <w:sz w:val="20"/>
          <w:szCs w:val="20"/>
        </w:rPr>
        <w:t xml:space="preserve"> do niniejszej umowy. Wykonawca podejmie odpowiednie środki techniczne i organizacyjne w celu udokumentowania wykonania tego obowiązku, zgodnie z zasadą rozliczalności. </w:t>
      </w:r>
    </w:p>
    <w:p w14:paraId="511E06E7" w14:textId="77777777" w:rsidR="00474DD1" w:rsidRPr="00291E80" w:rsidRDefault="00474DD1" w:rsidP="00474DD1">
      <w:pPr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2609AE3F" w14:textId="77777777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Wykonawca zobowiązuje się do:</w:t>
      </w:r>
    </w:p>
    <w:p w14:paraId="5C6E7A48" w14:textId="77777777" w:rsidR="00291E80" w:rsidRPr="00291E80" w:rsidRDefault="00291E80" w:rsidP="00E251F9">
      <w:pPr>
        <w:numPr>
          <w:ilvl w:val="1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 xml:space="preserve">zabezpieczenia przetwarzanych danych osobowych poprzez stosowanie odpowiednich środków technicznych i organizacyjnych zapewniających adekwatny stopień bezpieczeństwa odpowiadający ryzyku związanemu z przetwarzaniem danych osobowych, o których mowa w art. 32 RODO; </w:t>
      </w:r>
    </w:p>
    <w:p w14:paraId="1555FC5E" w14:textId="1EB624EF" w:rsidR="00291E80" w:rsidRDefault="00291E80" w:rsidP="00E251F9">
      <w:pPr>
        <w:numPr>
          <w:ilvl w:val="1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nietworzenia kopii dokumentów innych niż niezbędne do realizacji umowy;</w:t>
      </w:r>
    </w:p>
    <w:p w14:paraId="5BDF24D1" w14:textId="77777777" w:rsidR="008C2343" w:rsidRDefault="008C2343" w:rsidP="008C2343">
      <w:pPr>
        <w:numPr>
          <w:ilvl w:val="1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B1DE5">
        <w:rPr>
          <w:rFonts w:ascii="Arial" w:hAnsi="Arial" w:cs="Arial"/>
          <w:bCs/>
          <w:sz w:val="20"/>
          <w:szCs w:val="20"/>
        </w:rPr>
        <w:t>zobowiązania swoich pracowników do zachowania powierzonych do przetwarzania danych osobowych i sposobów ich zabezpieczenia w tajemnicy, o której mowa w art. 28 ust. 3 lit. b RODO, także po ustaniu zatrudnienia u Wykonawcy</w:t>
      </w:r>
      <w:r>
        <w:rPr>
          <w:rFonts w:ascii="Arial" w:hAnsi="Arial" w:cs="Arial"/>
          <w:bCs/>
          <w:sz w:val="20"/>
          <w:szCs w:val="20"/>
        </w:rPr>
        <w:t>;</w:t>
      </w:r>
    </w:p>
    <w:p w14:paraId="1EBF5E51" w14:textId="38717090" w:rsidR="00291E80" w:rsidRPr="00BD7655" w:rsidRDefault="00291E80" w:rsidP="00E251F9">
      <w:pPr>
        <w:numPr>
          <w:ilvl w:val="1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 xml:space="preserve">trwałego i nieodwracalnego usunięcia danych osobowych ze wszystkich nośników będących w posiadaniu Wykonawcy nie później niż w terminie 7 dni od dnia podpisania przez Strony ostatniego protokołu odbioru i niezwłocznego przekazania </w:t>
      </w:r>
      <w:r w:rsidR="00B945D4" w:rsidRPr="00291E80">
        <w:rPr>
          <w:rFonts w:ascii="Arial" w:hAnsi="Arial" w:cs="Arial"/>
          <w:bCs/>
          <w:sz w:val="20"/>
          <w:szCs w:val="20"/>
        </w:rPr>
        <w:t>Z</w:t>
      </w:r>
      <w:r w:rsidR="00B945D4">
        <w:rPr>
          <w:rFonts w:ascii="Arial" w:hAnsi="Arial" w:cs="Arial"/>
          <w:bCs/>
          <w:sz w:val="20"/>
          <w:szCs w:val="20"/>
        </w:rPr>
        <w:t>amawiającemu</w:t>
      </w:r>
      <w:r w:rsidR="00B945D4" w:rsidRPr="00291E80">
        <w:rPr>
          <w:rFonts w:ascii="Arial" w:hAnsi="Arial" w:cs="Arial"/>
          <w:bCs/>
          <w:sz w:val="20"/>
          <w:szCs w:val="20"/>
        </w:rPr>
        <w:t xml:space="preserve"> </w:t>
      </w:r>
      <w:r w:rsidRPr="00291E80">
        <w:rPr>
          <w:rFonts w:ascii="Arial" w:hAnsi="Arial" w:cs="Arial"/>
          <w:bCs/>
          <w:sz w:val="20"/>
          <w:szCs w:val="20"/>
        </w:rPr>
        <w:t>oświadczenia, w którym potwierdzi, że nie posiada żadnych danych osobowych, których przetwarzanie zostało mu powierzone niniejszą Umową</w:t>
      </w:r>
      <w:r w:rsidRPr="00BD7655">
        <w:rPr>
          <w:rFonts w:ascii="Arial" w:hAnsi="Arial" w:cs="Arial"/>
          <w:bCs/>
          <w:sz w:val="20"/>
          <w:szCs w:val="20"/>
        </w:rPr>
        <w:t>;</w:t>
      </w:r>
    </w:p>
    <w:p w14:paraId="2E921DCC" w14:textId="72F4B8B4" w:rsidR="00291E80" w:rsidRPr="00291E80" w:rsidRDefault="00291E80" w:rsidP="00E251F9">
      <w:pPr>
        <w:numPr>
          <w:ilvl w:val="1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udzielenia pomocy Z</w:t>
      </w:r>
      <w:r w:rsidR="00B945D4">
        <w:rPr>
          <w:rFonts w:ascii="Arial" w:hAnsi="Arial" w:cs="Arial"/>
          <w:bCs/>
          <w:sz w:val="20"/>
          <w:szCs w:val="20"/>
        </w:rPr>
        <w:t>amawiającemu</w:t>
      </w:r>
      <w:r w:rsidRPr="00291E80">
        <w:rPr>
          <w:rFonts w:ascii="Arial" w:hAnsi="Arial" w:cs="Arial"/>
          <w:bCs/>
          <w:sz w:val="20"/>
          <w:szCs w:val="20"/>
        </w:rPr>
        <w:t>, w niezbędnym zakresie, podczas wywiązywania się z obowiązku odpowiadania na żądania osoby, której dane dotyczą, w zakresie wykonywania jej praw, o których mowa w rozdziale III RODO, oraz wywiązywania się z obowiązków określonych w art. 32-36 RODO;</w:t>
      </w:r>
    </w:p>
    <w:p w14:paraId="368DE2D1" w14:textId="315EBF63" w:rsidR="00291E80" w:rsidRPr="00291E80" w:rsidRDefault="00291E80" w:rsidP="00E251F9">
      <w:pPr>
        <w:numPr>
          <w:ilvl w:val="1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udzielenia Z</w:t>
      </w:r>
      <w:r w:rsidR="00B945D4">
        <w:rPr>
          <w:rFonts w:ascii="Arial" w:hAnsi="Arial" w:cs="Arial"/>
          <w:bCs/>
          <w:sz w:val="20"/>
          <w:szCs w:val="20"/>
        </w:rPr>
        <w:t>amawiającemu</w:t>
      </w:r>
      <w:r w:rsidRPr="00291E80">
        <w:rPr>
          <w:rFonts w:ascii="Arial" w:hAnsi="Arial" w:cs="Arial"/>
          <w:bCs/>
          <w:sz w:val="20"/>
          <w:szCs w:val="20"/>
        </w:rPr>
        <w:t>, na każde jego żądanie, wszelkich informacji na temat przetwarzania powierzonych do przetwarzania danych osobowych.</w:t>
      </w:r>
    </w:p>
    <w:p w14:paraId="7C433F3E" w14:textId="1AE10552" w:rsidR="00291E80" w:rsidRPr="00291E80" w:rsidRDefault="00291E80" w:rsidP="00E251F9">
      <w:pPr>
        <w:numPr>
          <w:ilvl w:val="1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współpracy ze Z</w:t>
      </w:r>
      <w:r w:rsidR="00E71073">
        <w:rPr>
          <w:rFonts w:ascii="Arial" w:hAnsi="Arial" w:cs="Arial"/>
          <w:bCs/>
          <w:sz w:val="20"/>
          <w:szCs w:val="20"/>
        </w:rPr>
        <w:t>amawiającym</w:t>
      </w:r>
      <w:r w:rsidRPr="00291E80">
        <w:rPr>
          <w:rFonts w:ascii="Arial" w:hAnsi="Arial" w:cs="Arial"/>
          <w:bCs/>
          <w:sz w:val="20"/>
          <w:szCs w:val="20"/>
        </w:rPr>
        <w:t xml:space="preserve"> w zakresie powiadamiania odpowiednich organów lub osób, których dane dotyczą. </w:t>
      </w:r>
    </w:p>
    <w:p w14:paraId="3166E58E" w14:textId="2C727AF1" w:rsidR="00AB0D9B" w:rsidRPr="00E71073" w:rsidRDefault="00AB0D9B" w:rsidP="00E251F9">
      <w:pPr>
        <w:numPr>
          <w:ilvl w:val="0"/>
          <w:numId w:val="14"/>
        </w:numPr>
        <w:tabs>
          <w:tab w:val="left" w:pos="426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71073">
        <w:rPr>
          <w:rFonts w:ascii="Arial" w:hAnsi="Arial" w:cs="Arial"/>
          <w:sz w:val="20"/>
          <w:szCs w:val="20"/>
        </w:rPr>
        <w:t xml:space="preserve">Do przetwarzana powierzonych danych osobowych mogą być dopuszczone jedynie osoby zatrudnione u </w:t>
      </w:r>
      <w:r w:rsidR="001A49BF" w:rsidRPr="00E71073">
        <w:rPr>
          <w:rFonts w:ascii="Arial" w:hAnsi="Arial" w:cs="Arial"/>
          <w:sz w:val="20"/>
          <w:szCs w:val="20"/>
        </w:rPr>
        <w:t>Wykonawcy</w:t>
      </w:r>
      <w:r w:rsidRPr="00E71073">
        <w:rPr>
          <w:rFonts w:ascii="Arial" w:hAnsi="Arial" w:cs="Arial"/>
          <w:sz w:val="20"/>
          <w:szCs w:val="20"/>
        </w:rPr>
        <w:t>, posiadające imienne upoważnienia do przetwarzania danych osobowych.</w:t>
      </w:r>
    </w:p>
    <w:p w14:paraId="5381556C" w14:textId="7803C25D" w:rsidR="00AB0D9B" w:rsidRPr="00E71073" w:rsidRDefault="001A49BF" w:rsidP="00E25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00" w:beforeAutospacing="1" w:after="1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1073">
        <w:rPr>
          <w:rFonts w:ascii="Arial" w:eastAsia="Calibri" w:hAnsi="Arial" w:cs="Arial"/>
          <w:bCs/>
          <w:sz w:val="20"/>
          <w:szCs w:val="20"/>
          <w:lang w:eastAsia="en-US"/>
        </w:rPr>
        <w:t>Wykonawca</w:t>
      </w:r>
      <w:r w:rsidR="00AB0D9B" w:rsidRPr="00E71073">
        <w:rPr>
          <w:rFonts w:ascii="Arial" w:eastAsia="Calibri" w:hAnsi="Arial" w:cs="Arial"/>
          <w:bCs/>
          <w:sz w:val="20"/>
          <w:szCs w:val="20"/>
          <w:lang w:eastAsia="en-US"/>
        </w:rPr>
        <w:t xml:space="preserve"> przekaże Z</w:t>
      </w:r>
      <w:r w:rsidRPr="00E71073">
        <w:rPr>
          <w:rFonts w:ascii="Arial" w:eastAsia="Calibri" w:hAnsi="Arial" w:cs="Arial"/>
          <w:bCs/>
          <w:sz w:val="20"/>
          <w:szCs w:val="20"/>
          <w:lang w:eastAsia="en-US"/>
        </w:rPr>
        <w:t>amawiającemu</w:t>
      </w:r>
      <w:r w:rsidR="00AB0D9B" w:rsidRPr="00E71073">
        <w:rPr>
          <w:rFonts w:ascii="Arial" w:eastAsia="Calibri" w:hAnsi="Arial" w:cs="Arial"/>
          <w:bCs/>
          <w:sz w:val="20"/>
          <w:szCs w:val="20"/>
          <w:lang w:eastAsia="en-US"/>
        </w:rPr>
        <w:t>, na jego żądanie, wykaz pracowników u niego zatrudnionych, wyznaczonych do przetwarzania danych osobowych powierzonych przez Zamawiającego.</w:t>
      </w:r>
    </w:p>
    <w:p w14:paraId="23B6EC19" w14:textId="3552FCB3" w:rsidR="00AB0D9B" w:rsidRPr="00E71073" w:rsidRDefault="001A49BF" w:rsidP="00E251F9">
      <w:pPr>
        <w:numPr>
          <w:ilvl w:val="0"/>
          <w:numId w:val="14"/>
        </w:numPr>
        <w:tabs>
          <w:tab w:val="left" w:pos="426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71073">
        <w:rPr>
          <w:rFonts w:ascii="Arial" w:hAnsi="Arial" w:cs="Arial"/>
          <w:sz w:val="20"/>
          <w:szCs w:val="20"/>
        </w:rPr>
        <w:t>Wykonawca</w:t>
      </w:r>
      <w:r w:rsidR="00AB0D9B" w:rsidRPr="00E71073">
        <w:rPr>
          <w:rFonts w:ascii="Arial" w:hAnsi="Arial" w:cs="Arial"/>
          <w:sz w:val="20"/>
          <w:szCs w:val="20"/>
        </w:rPr>
        <w:t xml:space="preserve"> wyda pracownikom, o których mowa w ust. </w:t>
      </w:r>
      <w:r w:rsidR="008C2343">
        <w:rPr>
          <w:rFonts w:ascii="Arial" w:hAnsi="Arial" w:cs="Arial"/>
          <w:sz w:val="20"/>
          <w:szCs w:val="20"/>
        </w:rPr>
        <w:t>9</w:t>
      </w:r>
      <w:r w:rsidR="00AB0D9B" w:rsidRPr="00E71073">
        <w:rPr>
          <w:rFonts w:ascii="Arial" w:hAnsi="Arial" w:cs="Arial"/>
          <w:sz w:val="20"/>
          <w:szCs w:val="20"/>
        </w:rPr>
        <w:t xml:space="preserve">, upoważnienia, o których mowa w ust. </w:t>
      </w:r>
      <w:r w:rsidR="008C2343">
        <w:rPr>
          <w:rFonts w:ascii="Arial" w:hAnsi="Arial" w:cs="Arial"/>
          <w:sz w:val="20"/>
          <w:szCs w:val="20"/>
        </w:rPr>
        <w:t>8</w:t>
      </w:r>
      <w:r w:rsidR="00AB0D9B" w:rsidRPr="00E71073">
        <w:rPr>
          <w:rFonts w:ascii="Arial" w:hAnsi="Arial" w:cs="Arial"/>
          <w:sz w:val="20"/>
          <w:szCs w:val="20"/>
        </w:rPr>
        <w:t>.</w:t>
      </w:r>
    </w:p>
    <w:p w14:paraId="1C8D2157" w14:textId="02DD681E" w:rsidR="00AB0D9B" w:rsidRPr="00E71073" w:rsidRDefault="00AB0D9B" w:rsidP="00E251F9">
      <w:pPr>
        <w:numPr>
          <w:ilvl w:val="0"/>
          <w:numId w:val="14"/>
        </w:numPr>
        <w:tabs>
          <w:tab w:val="left" w:pos="426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E71073">
        <w:rPr>
          <w:rFonts w:ascii="Arial" w:hAnsi="Arial" w:cs="Arial"/>
          <w:sz w:val="20"/>
          <w:szCs w:val="20"/>
        </w:rPr>
        <w:t xml:space="preserve">Wydanie upoważnień, o których mowa w ust. </w:t>
      </w:r>
      <w:r w:rsidR="008C2343">
        <w:rPr>
          <w:rFonts w:ascii="Arial" w:hAnsi="Arial" w:cs="Arial"/>
          <w:sz w:val="20"/>
          <w:szCs w:val="20"/>
        </w:rPr>
        <w:t>8</w:t>
      </w:r>
      <w:r w:rsidRPr="00E71073">
        <w:rPr>
          <w:rFonts w:ascii="Arial" w:hAnsi="Arial" w:cs="Arial"/>
          <w:sz w:val="20"/>
          <w:szCs w:val="20"/>
        </w:rPr>
        <w:t xml:space="preserve">, nastąpi po zapoznaniu się pracowników </w:t>
      </w:r>
      <w:r w:rsidR="001A49BF" w:rsidRPr="00E71073">
        <w:rPr>
          <w:rFonts w:ascii="Arial" w:hAnsi="Arial" w:cs="Arial"/>
          <w:sz w:val="20"/>
          <w:szCs w:val="20"/>
        </w:rPr>
        <w:t>Wykonawcy</w:t>
      </w:r>
      <w:r w:rsidRPr="00E71073">
        <w:rPr>
          <w:rFonts w:ascii="Arial" w:hAnsi="Arial" w:cs="Arial"/>
          <w:sz w:val="20"/>
          <w:szCs w:val="20"/>
        </w:rPr>
        <w:t xml:space="preserve">, o których mowa w ust. </w:t>
      </w:r>
      <w:r w:rsidR="008C2343">
        <w:rPr>
          <w:rFonts w:ascii="Arial" w:hAnsi="Arial" w:cs="Arial"/>
          <w:sz w:val="20"/>
          <w:szCs w:val="20"/>
        </w:rPr>
        <w:t>9</w:t>
      </w:r>
      <w:r w:rsidRPr="00E71073">
        <w:rPr>
          <w:rFonts w:ascii="Arial" w:hAnsi="Arial" w:cs="Arial"/>
          <w:sz w:val="20"/>
          <w:szCs w:val="20"/>
        </w:rPr>
        <w:t>, z obowiązującymi przepisami w zakresie ochrony danych osobowych.</w:t>
      </w:r>
    </w:p>
    <w:p w14:paraId="3ADE2D21" w14:textId="4595D1C9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 xml:space="preserve">Wykonawca niezwłocznie, nie później jednak niż w ciągu 24 godzin, poinformuje </w:t>
      </w:r>
      <w:r w:rsidR="001A49BF" w:rsidRPr="00291E80">
        <w:rPr>
          <w:rFonts w:ascii="Arial" w:hAnsi="Arial" w:cs="Arial"/>
          <w:bCs/>
          <w:sz w:val="20"/>
          <w:szCs w:val="20"/>
        </w:rPr>
        <w:t>Z</w:t>
      </w:r>
      <w:r w:rsidR="001A49BF">
        <w:rPr>
          <w:rFonts w:ascii="Arial" w:hAnsi="Arial" w:cs="Arial"/>
          <w:bCs/>
          <w:sz w:val="20"/>
          <w:szCs w:val="20"/>
        </w:rPr>
        <w:t>amawiaj</w:t>
      </w:r>
      <w:r w:rsidR="00E71073">
        <w:rPr>
          <w:rFonts w:ascii="Arial" w:hAnsi="Arial" w:cs="Arial"/>
          <w:bCs/>
          <w:sz w:val="20"/>
          <w:szCs w:val="20"/>
        </w:rPr>
        <w:t>ą</w:t>
      </w:r>
      <w:r w:rsidR="001A49BF">
        <w:rPr>
          <w:rFonts w:ascii="Arial" w:hAnsi="Arial" w:cs="Arial"/>
          <w:bCs/>
          <w:sz w:val="20"/>
          <w:szCs w:val="20"/>
        </w:rPr>
        <w:t>cego</w:t>
      </w:r>
      <w:r w:rsidR="001A49BF" w:rsidRPr="00291E80">
        <w:rPr>
          <w:rFonts w:ascii="Arial" w:hAnsi="Arial" w:cs="Arial"/>
          <w:bCs/>
          <w:sz w:val="20"/>
          <w:szCs w:val="20"/>
        </w:rPr>
        <w:t xml:space="preserve"> </w:t>
      </w:r>
      <w:r w:rsidRPr="00291E80">
        <w:rPr>
          <w:rFonts w:ascii="Arial" w:hAnsi="Arial" w:cs="Arial"/>
          <w:bCs/>
          <w:sz w:val="20"/>
          <w:szCs w:val="20"/>
        </w:rPr>
        <w:t>o:</w:t>
      </w:r>
    </w:p>
    <w:p w14:paraId="78760B59" w14:textId="77777777" w:rsidR="00291E80" w:rsidRPr="00291E80" w:rsidRDefault="00291E80" w:rsidP="00E251F9">
      <w:pPr>
        <w:numPr>
          <w:ilvl w:val="0"/>
          <w:numId w:val="1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wszelkich przypadkach naruszenia obowiązków Wykonawcy dotyczących ochrony powierzonych do przetwarzania danych osobowych, naruszenia tajemnicy tych danych osobowych lub ich niewłaściwego wykorzystania;</w:t>
      </w:r>
    </w:p>
    <w:p w14:paraId="639E56A8" w14:textId="77777777" w:rsidR="00291E80" w:rsidRPr="00291E80" w:rsidRDefault="00291E80" w:rsidP="00E251F9">
      <w:pPr>
        <w:numPr>
          <w:ilvl w:val="0"/>
          <w:numId w:val="1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wszelkich czynnościach z własnym udziałem w sprawach dotyczących ochrony danych osobowych prowadzonych w szczególności przez organ nadzorczy, Policję lub sąd.</w:t>
      </w:r>
    </w:p>
    <w:p w14:paraId="4C6F58A7" w14:textId="1F9DF24D" w:rsidR="00291E80" w:rsidRPr="00291E80" w:rsidRDefault="001A49BF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amawiający</w:t>
      </w:r>
      <w:r w:rsidRPr="00291E80">
        <w:rPr>
          <w:rFonts w:ascii="Arial" w:hAnsi="Arial" w:cs="Arial"/>
          <w:bCs/>
          <w:sz w:val="20"/>
          <w:szCs w:val="20"/>
        </w:rPr>
        <w:t xml:space="preserve"> </w:t>
      </w:r>
      <w:r w:rsidR="00291E80" w:rsidRPr="00291E80">
        <w:rPr>
          <w:rFonts w:ascii="Arial" w:hAnsi="Arial" w:cs="Arial"/>
          <w:bCs/>
          <w:sz w:val="20"/>
          <w:szCs w:val="20"/>
        </w:rPr>
        <w:t>zastrzega sobie prawo do przeprowadzenia kontroli lub audytu zgodności przetwarzania danych osobowych zgodnie z ustawą o ochronie danych osobowych z dnia 10 maja 2018 r. (Dz.U. z 2019 r., poz. 1781) oraz RODO.</w:t>
      </w:r>
    </w:p>
    <w:p w14:paraId="66A8CE8A" w14:textId="4A6DD1AC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lastRenderedPageBreak/>
        <w:t>Wykonawca umożliwi Z</w:t>
      </w:r>
      <w:r w:rsidR="001A49BF">
        <w:rPr>
          <w:rFonts w:ascii="Arial" w:hAnsi="Arial" w:cs="Arial"/>
          <w:bCs/>
          <w:sz w:val="20"/>
          <w:szCs w:val="20"/>
        </w:rPr>
        <w:t>amawiającemu</w:t>
      </w:r>
      <w:r w:rsidRPr="00291E80">
        <w:rPr>
          <w:rFonts w:ascii="Arial" w:hAnsi="Arial" w:cs="Arial"/>
          <w:bCs/>
          <w:sz w:val="20"/>
          <w:szCs w:val="20"/>
        </w:rPr>
        <w:t xml:space="preserve"> lub wskazanemu przez </w:t>
      </w:r>
      <w:r w:rsidR="001A49BF" w:rsidRPr="00291E80">
        <w:rPr>
          <w:rFonts w:ascii="Arial" w:hAnsi="Arial" w:cs="Arial"/>
          <w:bCs/>
          <w:sz w:val="20"/>
          <w:szCs w:val="20"/>
        </w:rPr>
        <w:t>Z</w:t>
      </w:r>
      <w:r w:rsidR="001A49BF">
        <w:rPr>
          <w:rFonts w:ascii="Arial" w:hAnsi="Arial" w:cs="Arial"/>
          <w:bCs/>
          <w:sz w:val="20"/>
          <w:szCs w:val="20"/>
        </w:rPr>
        <w:t>amawiającego</w:t>
      </w:r>
      <w:r w:rsidR="001A49BF" w:rsidRPr="00291E80">
        <w:rPr>
          <w:rFonts w:ascii="Arial" w:hAnsi="Arial" w:cs="Arial"/>
          <w:bCs/>
          <w:sz w:val="20"/>
          <w:szCs w:val="20"/>
        </w:rPr>
        <w:t xml:space="preserve"> </w:t>
      </w:r>
      <w:r w:rsidRPr="00291E80">
        <w:rPr>
          <w:rFonts w:ascii="Arial" w:hAnsi="Arial" w:cs="Arial"/>
          <w:bCs/>
          <w:sz w:val="20"/>
          <w:szCs w:val="20"/>
        </w:rPr>
        <w:t xml:space="preserve">podmiotowi, dokonanie kontroli lub audytu zgodności przetwarzania danych osobowych z RODO, </w:t>
      </w:r>
      <w:r w:rsidR="00D2109C" w:rsidRPr="00291E80">
        <w:rPr>
          <w:rFonts w:ascii="Arial" w:hAnsi="Arial" w:cs="Arial"/>
          <w:bCs/>
          <w:sz w:val="20"/>
          <w:szCs w:val="20"/>
        </w:rPr>
        <w:t>ustawą,</w:t>
      </w:r>
      <w:r w:rsidRPr="00291E80">
        <w:rPr>
          <w:rFonts w:ascii="Arial" w:hAnsi="Arial" w:cs="Arial"/>
          <w:bCs/>
          <w:sz w:val="20"/>
          <w:szCs w:val="20"/>
        </w:rPr>
        <w:t xml:space="preserve"> o której mowa w ust. 1</w:t>
      </w:r>
      <w:r w:rsidR="008C2343">
        <w:rPr>
          <w:rFonts w:ascii="Arial" w:hAnsi="Arial" w:cs="Arial"/>
          <w:bCs/>
          <w:sz w:val="20"/>
          <w:szCs w:val="20"/>
        </w:rPr>
        <w:t xml:space="preserve">3 </w:t>
      </w:r>
      <w:r w:rsidRPr="00291E80">
        <w:rPr>
          <w:rFonts w:ascii="Arial" w:hAnsi="Arial" w:cs="Arial"/>
          <w:bCs/>
          <w:sz w:val="20"/>
          <w:szCs w:val="20"/>
        </w:rPr>
        <w:t>lub umową w miejscach, w których są one przetwarzane.</w:t>
      </w:r>
    </w:p>
    <w:p w14:paraId="75087619" w14:textId="25677855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 xml:space="preserve">Wykonawca jest zobowiązany zastosować się do zaleceń </w:t>
      </w:r>
      <w:r w:rsidR="001A49BF" w:rsidRPr="00291E80">
        <w:rPr>
          <w:rFonts w:ascii="Arial" w:hAnsi="Arial" w:cs="Arial"/>
          <w:bCs/>
          <w:sz w:val="20"/>
          <w:szCs w:val="20"/>
        </w:rPr>
        <w:t>Z</w:t>
      </w:r>
      <w:r w:rsidR="001A49BF">
        <w:rPr>
          <w:rFonts w:ascii="Arial" w:hAnsi="Arial" w:cs="Arial"/>
          <w:bCs/>
          <w:sz w:val="20"/>
          <w:szCs w:val="20"/>
        </w:rPr>
        <w:t>amawiającego</w:t>
      </w:r>
      <w:r w:rsidR="001A49BF" w:rsidRPr="00291E80">
        <w:rPr>
          <w:rFonts w:ascii="Arial" w:hAnsi="Arial" w:cs="Arial"/>
          <w:bCs/>
          <w:sz w:val="20"/>
          <w:szCs w:val="20"/>
        </w:rPr>
        <w:t xml:space="preserve"> </w:t>
      </w:r>
      <w:r w:rsidRPr="00291E80">
        <w:rPr>
          <w:rFonts w:ascii="Arial" w:hAnsi="Arial" w:cs="Arial"/>
          <w:bCs/>
          <w:sz w:val="20"/>
          <w:szCs w:val="20"/>
        </w:rPr>
        <w:t xml:space="preserve">dotyczących poprawy jakości zabezpieczenia powierzonych do przetwarzania danych osobowych oraz sposobu ich przetwarzania, wynikających z kontroli lub audytu przeprowadzonej na podstawie ust. </w:t>
      </w:r>
      <w:r w:rsidR="001A1B0F">
        <w:rPr>
          <w:rFonts w:ascii="Arial" w:hAnsi="Arial" w:cs="Arial"/>
          <w:bCs/>
          <w:sz w:val="20"/>
          <w:szCs w:val="20"/>
        </w:rPr>
        <w:t>1</w:t>
      </w:r>
      <w:r w:rsidR="008C2343">
        <w:rPr>
          <w:rFonts w:ascii="Arial" w:hAnsi="Arial" w:cs="Arial"/>
          <w:bCs/>
          <w:sz w:val="20"/>
          <w:szCs w:val="20"/>
        </w:rPr>
        <w:t>3</w:t>
      </w:r>
      <w:r w:rsidRPr="00291E80">
        <w:rPr>
          <w:rFonts w:ascii="Arial" w:hAnsi="Arial" w:cs="Arial"/>
          <w:bCs/>
          <w:sz w:val="20"/>
          <w:szCs w:val="20"/>
        </w:rPr>
        <w:t xml:space="preserve"> i </w:t>
      </w:r>
      <w:r w:rsidR="001A1B0F">
        <w:rPr>
          <w:rFonts w:ascii="Arial" w:hAnsi="Arial" w:cs="Arial"/>
          <w:bCs/>
          <w:sz w:val="20"/>
          <w:szCs w:val="20"/>
        </w:rPr>
        <w:t>1</w:t>
      </w:r>
      <w:r w:rsidR="008C2343">
        <w:rPr>
          <w:rFonts w:ascii="Arial" w:hAnsi="Arial" w:cs="Arial"/>
          <w:bCs/>
          <w:sz w:val="20"/>
          <w:szCs w:val="20"/>
        </w:rPr>
        <w:t>4</w:t>
      </w:r>
      <w:r w:rsidRPr="00291E80">
        <w:rPr>
          <w:rFonts w:ascii="Arial" w:hAnsi="Arial" w:cs="Arial"/>
          <w:bCs/>
          <w:sz w:val="20"/>
          <w:szCs w:val="20"/>
        </w:rPr>
        <w:t>.</w:t>
      </w:r>
    </w:p>
    <w:p w14:paraId="60A7817C" w14:textId="01FD0DB1" w:rsidR="00291E80" w:rsidRP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Wykonawca ponosi odpowiedzialność, tak wobec osób trzecich, jak i wobec Z</w:t>
      </w:r>
      <w:r w:rsidR="001A49BF">
        <w:rPr>
          <w:rFonts w:ascii="Arial" w:hAnsi="Arial" w:cs="Arial"/>
          <w:bCs/>
          <w:sz w:val="20"/>
          <w:szCs w:val="20"/>
        </w:rPr>
        <w:t>amawiającego</w:t>
      </w:r>
      <w:r w:rsidRPr="00291E80">
        <w:rPr>
          <w:rFonts w:ascii="Arial" w:hAnsi="Arial" w:cs="Arial"/>
          <w:bCs/>
          <w:sz w:val="20"/>
          <w:szCs w:val="20"/>
        </w:rPr>
        <w:t>, za szkody powstałe w związku z nieprzestrzeganiem przepisów RODO, a także za przetwarzanie powierzonych do przetwarzania danych osobowych niezgodnie z umową.</w:t>
      </w:r>
    </w:p>
    <w:p w14:paraId="151F5B2D" w14:textId="60ACC804" w:rsidR="00291E80" w:rsidRPr="00291E80" w:rsidRDefault="001A49BF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amawiający</w:t>
      </w:r>
      <w:r w:rsidRPr="00291E80">
        <w:rPr>
          <w:rFonts w:ascii="Arial" w:hAnsi="Arial" w:cs="Arial"/>
          <w:bCs/>
          <w:sz w:val="20"/>
          <w:szCs w:val="20"/>
        </w:rPr>
        <w:t xml:space="preserve"> </w:t>
      </w:r>
      <w:r w:rsidR="00291E80" w:rsidRPr="00291E80">
        <w:rPr>
          <w:rFonts w:ascii="Arial" w:hAnsi="Arial" w:cs="Arial"/>
          <w:bCs/>
          <w:sz w:val="20"/>
          <w:szCs w:val="20"/>
        </w:rPr>
        <w:t xml:space="preserve">nie upoważnia Wykonawcy do dalszego powierzenia, powierzonych do przetwarzania danych osobowych, w imieniu i na rzecz </w:t>
      </w:r>
      <w:r w:rsidRPr="00291E80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amawiającego</w:t>
      </w:r>
      <w:r w:rsidRPr="00291E80">
        <w:rPr>
          <w:rFonts w:ascii="Arial" w:hAnsi="Arial" w:cs="Arial"/>
          <w:bCs/>
          <w:sz w:val="20"/>
          <w:szCs w:val="20"/>
        </w:rPr>
        <w:t xml:space="preserve"> </w:t>
      </w:r>
      <w:r w:rsidR="00291E80" w:rsidRPr="00291E80">
        <w:rPr>
          <w:rFonts w:ascii="Arial" w:hAnsi="Arial" w:cs="Arial"/>
          <w:bCs/>
          <w:sz w:val="20"/>
          <w:szCs w:val="20"/>
        </w:rPr>
        <w:t>innym podmiotom.</w:t>
      </w:r>
    </w:p>
    <w:p w14:paraId="5411E7E9" w14:textId="045E1EAA" w:rsidR="00291E80" w:rsidRDefault="00291E80" w:rsidP="00E251F9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291E80">
        <w:rPr>
          <w:rFonts w:ascii="Arial" w:hAnsi="Arial" w:cs="Arial"/>
          <w:bCs/>
          <w:sz w:val="20"/>
          <w:szCs w:val="20"/>
        </w:rPr>
        <w:t>Roszczenie o wynagrodzenie Wykonawcy z tytułu przetwarzania danych osobowych jest zaspokojone w ramach wynagrodzenia, o którym mowa w § 3 umowy.</w:t>
      </w:r>
    </w:p>
    <w:p w14:paraId="701DA5EA" w14:textId="77777777" w:rsidR="00474DD1" w:rsidRPr="004F7221" w:rsidRDefault="00474DD1" w:rsidP="00474DD1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4F7221">
        <w:rPr>
          <w:rFonts w:ascii="Arial" w:hAnsi="Arial" w:cs="Arial"/>
          <w:bCs/>
          <w:sz w:val="20"/>
          <w:szCs w:val="20"/>
        </w:rPr>
        <w:t>Przed zawarciem umowy Wykonawca przeka</w:t>
      </w:r>
      <w:r>
        <w:rPr>
          <w:rFonts w:ascii="Arial" w:hAnsi="Arial" w:cs="Arial"/>
          <w:bCs/>
          <w:sz w:val="20"/>
          <w:szCs w:val="20"/>
        </w:rPr>
        <w:t>zał</w:t>
      </w:r>
      <w:r w:rsidRPr="004F7221">
        <w:rPr>
          <w:rFonts w:ascii="Arial" w:hAnsi="Arial" w:cs="Arial"/>
          <w:bCs/>
          <w:sz w:val="20"/>
          <w:szCs w:val="20"/>
        </w:rPr>
        <w:t xml:space="preserve"> Zamawiającemu informacje o wdrożonych środkach technicznych i organizacyjnych, o których mowa w art. 32 RODO, zapewniających stopień bezpieczeństwa powierzonych do przetwarzania danych osobowych odpowiadający ryzyku związanemu z ich przetwarzaniem.</w:t>
      </w:r>
    </w:p>
    <w:p w14:paraId="3C72E4FD" w14:textId="1CF53AB0" w:rsidR="00474DD1" w:rsidRPr="004F7221" w:rsidRDefault="00474DD1" w:rsidP="00474DD1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4F7221">
        <w:rPr>
          <w:rFonts w:ascii="Arial" w:hAnsi="Arial" w:cs="Arial"/>
          <w:bCs/>
          <w:sz w:val="20"/>
          <w:szCs w:val="20"/>
        </w:rPr>
        <w:t>Informacje o których mowa powyżej, zosta</w:t>
      </w:r>
      <w:r>
        <w:rPr>
          <w:rFonts w:ascii="Arial" w:hAnsi="Arial" w:cs="Arial"/>
          <w:bCs/>
          <w:sz w:val="20"/>
          <w:szCs w:val="20"/>
        </w:rPr>
        <w:t>ły</w:t>
      </w:r>
      <w:r w:rsidRPr="004F7221">
        <w:rPr>
          <w:rFonts w:ascii="Arial" w:hAnsi="Arial" w:cs="Arial"/>
          <w:bCs/>
          <w:sz w:val="20"/>
          <w:szCs w:val="20"/>
        </w:rPr>
        <w:t xml:space="preserve"> przekazane Zamawiającemu na formularzu, który stanowi załącznik nr </w:t>
      </w:r>
      <w:r w:rsidR="000C7ABC">
        <w:rPr>
          <w:rFonts w:ascii="Arial" w:hAnsi="Arial" w:cs="Arial"/>
          <w:bCs/>
          <w:sz w:val="20"/>
          <w:szCs w:val="20"/>
        </w:rPr>
        <w:t>5</w:t>
      </w:r>
      <w:r w:rsidRPr="004F7221">
        <w:rPr>
          <w:rFonts w:ascii="Arial" w:hAnsi="Arial" w:cs="Arial"/>
          <w:bCs/>
          <w:sz w:val="20"/>
          <w:szCs w:val="20"/>
        </w:rPr>
        <w:t xml:space="preserve"> do umowy.</w:t>
      </w:r>
    </w:p>
    <w:p w14:paraId="1EC795CE" w14:textId="77777777" w:rsidR="00474DD1" w:rsidRPr="004F7221" w:rsidRDefault="00474DD1" w:rsidP="00474DD1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4F7221">
        <w:rPr>
          <w:rFonts w:ascii="Arial" w:hAnsi="Arial" w:cs="Arial"/>
          <w:bCs/>
          <w:sz w:val="20"/>
          <w:szCs w:val="20"/>
        </w:rPr>
        <w:t xml:space="preserve">W przypadku, gdy Zamawiający poweźmie wątpliwości wobec zastosowanych przez Wykonawcę środków technicznych i organizacyjnych oraz wynikającego z nich stopnia bezpieczeństwa powierzonych mu do przetwarzania danych osobowych, może wydać rekomendacje i zalecenia dotyczące wprowadzenia zmian w ich zakresie. </w:t>
      </w:r>
    </w:p>
    <w:p w14:paraId="69CAB5C8" w14:textId="77777777" w:rsidR="00474DD1" w:rsidRPr="000162BA" w:rsidRDefault="00474DD1" w:rsidP="00474DD1">
      <w:pPr>
        <w:numPr>
          <w:ilvl w:val="0"/>
          <w:numId w:val="1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</w:t>
      </w:r>
      <w:r w:rsidRPr="000162BA">
        <w:rPr>
          <w:rFonts w:ascii="Arial" w:hAnsi="Arial" w:cs="Arial"/>
          <w:bCs/>
          <w:sz w:val="20"/>
          <w:szCs w:val="20"/>
        </w:rPr>
        <w:t xml:space="preserve"> może rozwiązać niniejszą umowę ze skutkiem natychmiastowym, jeśli </w:t>
      </w:r>
      <w:r>
        <w:rPr>
          <w:rFonts w:ascii="Arial" w:hAnsi="Arial" w:cs="Arial"/>
          <w:bCs/>
          <w:sz w:val="20"/>
          <w:szCs w:val="20"/>
        </w:rPr>
        <w:t>Wykonawca</w:t>
      </w:r>
      <w:r w:rsidRPr="000162BA">
        <w:rPr>
          <w:rFonts w:ascii="Arial" w:hAnsi="Arial" w:cs="Arial"/>
          <w:bCs/>
          <w:sz w:val="20"/>
          <w:szCs w:val="20"/>
        </w:rPr>
        <w:t>:</w:t>
      </w:r>
    </w:p>
    <w:p w14:paraId="20ACB178" w14:textId="77777777" w:rsidR="00474DD1" w:rsidRPr="000162BA" w:rsidRDefault="00474DD1" w:rsidP="00474DD1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162BA">
        <w:rPr>
          <w:rFonts w:ascii="Arial" w:hAnsi="Arial" w:cs="Arial"/>
          <w:bCs/>
          <w:sz w:val="20"/>
          <w:szCs w:val="20"/>
        </w:rPr>
        <w:t>nie wdrożył środków wymaganych na mocy art. 32 Rozporządzenia;</w:t>
      </w:r>
    </w:p>
    <w:p w14:paraId="1C210D15" w14:textId="77777777" w:rsidR="00474DD1" w:rsidRPr="000162BA" w:rsidRDefault="00474DD1" w:rsidP="00474DD1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162BA">
        <w:rPr>
          <w:rFonts w:ascii="Arial" w:hAnsi="Arial" w:cs="Arial"/>
          <w:bCs/>
          <w:sz w:val="20"/>
          <w:szCs w:val="20"/>
        </w:rPr>
        <w:t>pomimo zobowiązania go do usunięcia uchybień stwierdzonych podczas kontroli lub audytu nie usunął ich w wyznaczonym terminie;</w:t>
      </w:r>
    </w:p>
    <w:p w14:paraId="3AFF92DB" w14:textId="77777777" w:rsidR="00474DD1" w:rsidRPr="000162BA" w:rsidRDefault="00474DD1" w:rsidP="00474DD1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162BA">
        <w:rPr>
          <w:rFonts w:ascii="Arial" w:hAnsi="Arial" w:cs="Arial"/>
          <w:bCs/>
          <w:sz w:val="20"/>
          <w:szCs w:val="20"/>
        </w:rPr>
        <w:t>przetwarza dane osobowe w sposób niezgodny z umową, instrukcją lub zaleceniem;</w:t>
      </w:r>
    </w:p>
    <w:p w14:paraId="79B1A62F" w14:textId="77777777" w:rsidR="00474DD1" w:rsidRDefault="00474DD1" w:rsidP="00474DD1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162BA">
        <w:rPr>
          <w:rFonts w:ascii="Arial" w:hAnsi="Arial" w:cs="Arial"/>
          <w:bCs/>
          <w:sz w:val="20"/>
          <w:szCs w:val="20"/>
        </w:rPr>
        <w:t xml:space="preserve">powierzył przetwarzanie danych osobowych innemu przetwarzającemu bez uzyskania zgody </w:t>
      </w:r>
      <w:r>
        <w:rPr>
          <w:rFonts w:ascii="Arial" w:hAnsi="Arial" w:cs="Arial"/>
          <w:bCs/>
          <w:sz w:val="20"/>
          <w:szCs w:val="20"/>
        </w:rPr>
        <w:t>Zamawiającego.</w:t>
      </w:r>
    </w:p>
    <w:p w14:paraId="2F4155FB" w14:textId="77777777" w:rsidR="00474DD1" w:rsidRPr="000162BA" w:rsidRDefault="00474DD1" w:rsidP="00474DD1">
      <w:pPr>
        <w:spacing w:after="120"/>
        <w:ind w:left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Postanowienia </w:t>
      </w:r>
      <w:r>
        <w:rPr>
          <w:rFonts w:ascii="Calibri" w:hAnsi="Calibri" w:cs="Calibri"/>
          <w:bCs/>
          <w:sz w:val="20"/>
          <w:szCs w:val="20"/>
        </w:rPr>
        <w:t>§</w:t>
      </w:r>
      <w:r>
        <w:rPr>
          <w:rFonts w:ascii="Arial" w:hAnsi="Arial" w:cs="Arial"/>
          <w:bCs/>
          <w:sz w:val="20"/>
          <w:szCs w:val="20"/>
        </w:rPr>
        <w:t xml:space="preserve"> 6 stosuje się. </w:t>
      </w:r>
    </w:p>
    <w:p w14:paraId="29CB1CD3" w14:textId="77777777" w:rsidR="00474DD1" w:rsidRPr="00291E80" w:rsidRDefault="00474DD1" w:rsidP="00474DD1">
      <w:pPr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5887CE3D" w14:textId="77777777" w:rsidR="009A1481" w:rsidRDefault="009C57E8" w:rsidP="009A1481">
      <w:pPr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</w:t>
      </w:r>
      <w:r w:rsidR="00566C7B">
        <w:rPr>
          <w:rFonts w:ascii="Arial" w:hAnsi="Arial" w:cs="Arial"/>
          <w:b/>
          <w:bCs/>
          <w:sz w:val="20"/>
          <w:szCs w:val="20"/>
        </w:rPr>
        <w:t>9</w:t>
      </w:r>
      <w:r w:rsidR="009A1481" w:rsidRPr="009A1481">
        <w:rPr>
          <w:rFonts w:ascii="Arial" w:hAnsi="Arial" w:cs="Arial"/>
          <w:b/>
          <w:bCs/>
          <w:sz w:val="20"/>
          <w:szCs w:val="20"/>
        </w:rPr>
        <w:t>.</w:t>
      </w:r>
    </w:p>
    <w:p w14:paraId="6CFFDEC9" w14:textId="5B28B6FF" w:rsidR="00162F0A" w:rsidRPr="00162F0A" w:rsidRDefault="00162F0A" w:rsidP="00E251F9">
      <w:pPr>
        <w:numPr>
          <w:ilvl w:val="0"/>
          <w:numId w:val="11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 xml:space="preserve">Wszelkie dane i informacje przekazane </w:t>
      </w:r>
      <w:r w:rsidR="003A3EFD">
        <w:rPr>
          <w:rFonts w:ascii="Arial" w:eastAsia="Calibri" w:hAnsi="Arial" w:cs="Arial"/>
          <w:bCs/>
          <w:sz w:val="20"/>
          <w:szCs w:val="20"/>
          <w:lang w:eastAsia="en-US"/>
        </w:rPr>
        <w:t>Wykonawcy</w:t>
      </w:r>
      <w:r w:rsidR="00C20393" w:rsidRPr="00C20393" w:rsidDel="00C20393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 xml:space="preserve">w związku z wykonaniem umowy, zarówno w czasie jej obowiązywania jak i po jej rozwiązaniu, będą traktowane jako Informacje Poufne i mogą być wykorzystane przez </w:t>
      </w:r>
      <w:r w:rsidR="00E71073">
        <w:rPr>
          <w:rFonts w:ascii="Arial" w:eastAsia="Calibri" w:hAnsi="Arial" w:cs="Arial"/>
          <w:bCs/>
          <w:sz w:val="20"/>
          <w:szCs w:val="20"/>
          <w:lang w:eastAsia="en-US"/>
        </w:rPr>
        <w:t>Wykonawcę</w:t>
      </w:r>
      <w:r w:rsidR="00E71073" w:rsidRPr="00C20393" w:rsidDel="00C20393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 xml:space="preserve">wyłącznie do wykonania zobowiązań wynikających </w:t>
      </w:r>
      <w:r w:rsidR="00D2109C" w:rsidRPr="00162F0A">
        <w:rPr>
          <w:rFonts w:ascii="Arial" w:eastAsia="Calibri" w:hAnsi="Arial" w:cs="Arial"/>
          <w:bCs/>
          <w:sz w:val="20"/>
          <w:szCs w:val="20"/>
          <w:lang w:eastAsia="en-US"/>
        </w:rPr>
        <w:t>z umowy</w:t>
      </w: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14:paraId="2F12C30D" w14:textId="3CB896D6" w:rsidR="00162F0A" w:rsidRPr="00162F0A" w:rsidRDefault="00162F0A" w:rsidP="00E251F9">
      <w:pPr>
        <w:numPr>
          <w:ilvl w:val="0"/>
          <w:numId w:val="11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 xml:space="preserve">Strony zobowiązują się do zachowania w tajemnicy i wykorzystywania wyłącznie w celu wykonania umowy Informacji Poufnych, uzyskanych w związku z jej zawarciem i wykonywaniem. Strony uprawnione są do przekazywania Informacji Poufnych swoim pracownikom i podwykonawcom, </w:t>
      </w:r>
      <w:r w:rsidR="00D2109C" w:rsidRPr="00162F0A">
        <w:rPr>
          <w:rFonts w:ascii="Arial" w:eastAsia="Calibri" w:hAnsi="Arial" w:cs="Arial"/>
          <w:bCs/>
          <w:sz w:val="20"/>
          <w:szCs w:val="20"/>
          <w:lang w:eastAsia="en-US"/>
        </w:rPr>
        <w:t>wyłącznie,</w:t>
      </w: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 xml:space="preserve"> gdy jest to konieczne do prawidłowej realizacji przedmiotu umowy. W takim przypadku Strona ponosi odpowiedzialność za naruszenie zasad poufności przez pracowników i podwykonawców, jak za własne działanie bądź zaniechanie. Każda ze Stron jest zobowiązana zabezpieczyć w sposób należyty uzyskane Informacje Poufne, w tym materiały, nośniki, informacje oraz dane, przed nieuprawnionym dostępem, również osób trzecich, a także zobowiązuje się, aby jej pracownicy i podwykonawcy utrzymywali poufny status Informacji Poufnych.</w:t>
      </w:r>
    </w:p>
    <w:p w14:paraId="7DD19147" w14:textId="77777777" w:rsidR="00162F0A" w:rsidRPr="00162F0A" w:rsidRDefault="00162F0A" w:rsidP="00E251F9">
      <w:pPr>
        <w:numPr>
          <w:ilvl w:val="0"/>
          <w:numId w:val="11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Obowiązek zachowania poufności nie dotyczy tych Informacji Poufnych:</w:t>
      </w:r>
    </w:p>
    <w:p w14:paraId="6BBF3C8A" w14:textId="77777777" w:rsidR="00162F0A" w:rsidRPr="00162F0A" w:rsidRDefault="00162F0A" w:rsidP="00E251F9">
      <w:pPr>
        <w:numPr>
          <w:ilvl w:val="0"/>
          <w:numId w:val="12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których ujawnienie jest wymagane przez bezwzględnie obowiązujące przepisy prawa;</w:t>
      </w:r>
    </w:p>
    <w:p w14:paraId="22825BC4" w14:textId="77777777" w:rsidR="00162F0A" w:rsidRPr="00162F0A" w:rsidRDefault="00162F0A" w:rsidP="00E251F9">
      <w:pPr>
        <w:numPr>
          <w:ilvl w:val="0"/>
          <w:numId w:val="12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których ujawnienie następuje na żądanie podmiotu uprawnionego do kontroli, pod warunkiem, że podmiot ten został poinformowany o poufnym charakterze informacji;</w:t>
      </w:r>
    </w:p>
    <w:p w14:paraId="7E073BC0" w14:textId="77777777" w:rsidR="00162F0A" w:rsidRPr="00162F0A" w:rsidRDefault="00162F0A" w:rsidP="00E251F9">
      <w:pPr>
        <w:numPr>
          <w:ilvl w:val="0"/>
          <w:numId w:val="12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które są powszechnie znane;</w:t>
      </w:r>
    </w:p>
    <w:p w14:paraId="768C34E0" w14:textId="77777777" w:rsidR="00162F0A" w:rsidRPr="00162F0A" w:rsidRDefault="00162F0A" w:rsidP="00E251F9">
      <w:pPr>
        <w:numPr>
          <w:ilvl w:val="0"/>
          <w:numId w:val="12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lastRenderedPageBreak/>
        <w:t>które Strona uzyskała lub uzyska od osoby trzeciej, jeżeli przepisy obowiązującego prawa lub zobowiązanie umowne wiążące tę osobę nie zakazują ujawniania przez nią tych informacji i o ile Strona nie zobowiązała się do zachowania poufności;</w:t>
      </w:r>
    </w:p>
    <w:p w14:paraId="7BD56697" w14:textId="77777777" w:rsidR="00162F0A" w:rsidRPr="00162F0A" w:rsidRDefault="00162F0A" w:rsidP="00E251F9">
      <w:pPr>
        <w:numPr>
          <w:ilvl w:val="0"/>
          <w:numId w:val="12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w których posiadanie Strona weszła zgodnie z obowiązującymi przepisami prawa, przed dniem uzyskania takich informacji na podstawie Umowy;</w:t>
      </w:r>
    </w:p>
    <w:p w14:paraId="44CD9A61" w14:textId="77777777" w:rsidR="00162F0A" w:rsidRPr="00162F0A" w:rsidRDefault="00162F0A" w:rsidP="00E251F9">
      <w:pPr>
        <w:numPr>
          <w:ilvl w:val="0"/>
          <w:numId w:val="12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które dotyczą faktu zawarcia umowy, z wyłączeniem jej postanowień szczególnych, w zakresie wykorzystania tej okoliczności w materiałach marketingowych Stron oraz referencji i potwierdzenia posiadanych kompetencji;</w:t>
      </w:r>
    </w:p>
    <w:p w14:paraId="1EA847E4" w14:textId="77777777" w:rsidR="00162F0A" w:rsidRPr="00162F0A" w:rsidRDefault="00162F0A" w:rsidP="00E251F9">
      <w:pPr>
        <w:numPr>
          <w:ilvl w:val="0"/>
          <w:numId w:val="12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które dotyczą faktu zawarcia umowy oraz jej postanowień szczególnych, których ujawnienie następuje na żądanie podmiotu prowadzącego audyt lub świadczącego pomoc prawną pod warunkiem, że podmiot ten został poinformowany o poufnym charakterze informacji.</w:t>
      </w:r>
    </w:p>
    <w:p w14:paraId="38DAC8B3" w14:textId="77777777" w:rsidR="00162F0A" w:rsidRPr="00162F0A" w:rsidRDefault="00162F0A" w:rsidP="00E251F9">
      <w:pPr>
        <w:numPr>
          <w:ilvl w:val="0"/>
          <w:numId w:val="11"/>
        </w:numPr>
        <w:spacing w:before="120" w:after="120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62F0A">
        <w:rPr>
          <w:rFonts w:ascii="Arial" w:eastAsia="Calibri" w:hAnsi="Arial" w:cs="Arial"/>
          <w:bCs/>
          <w:sz w:val="20"/>
          <w:szCs w:val="20"/>
          <w:lang w:eastAsia="en-US"/>
        </w:rPr>
        <w:t>W przypadku nałożenia na Stronę obowiązku ujawnienia jakichkolwiek Informacji Poufnych drugiej Strony, Strona ta nie później niż w terminie 3 dni roboczych zawiadomi o tym fakcie drugą Stronę w formie pisemnej albo elektronicznej. W przypadku powzięcia informacji o naruszeniu przez Stronę zobowiązania do zachowania poufności Strona ta niezwłocznie zawiadomi o tym fakcie drugą Stronę w formie pisemnej albo elektronicznej.</w:t>
      </w:r>
    </w:p>
    <w:p w14:paraId="3C5250D2" w14:textId="77777777" w:rsidR="00162F0A" w:rsidRPr="00162F0A" w:rsidRDefault="00162F0A" w:rsidP="00162F0A">
      <w:pPr>
        <w:pStyle w:val="Akapitzlist"/>
        <w:spacing w:before="240" w:after="240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162F0A">
        <w:rPr>
          <w:rFonts w:ascii="Arial" w:hAnsi="Arial" w:cs="Arial"/>
          <w:b/>
          <w:bCs/>
          <w:sz w:val="20"/>
          <w:szCs w:val="20"/>
        </w:rPr>
        <w:t>§ 10.</w:t>
      </w:r>
    </w:p>
    <w:p w14:paraId="3CF3614E" w14:textId="10ABA835" w:rsidR="009A1481" w:rsidRPr="009A1481" w:rsidRDefault="004C54CE" w:rsidP="009A1481">
      <w:pPr>
        <w:numPr>
          <w:ilvl w:val="2"/>
          <w:numId w:val="1"/>
        </w:numPr>
        <w:tabs>
          <w:tab w:val="clear" w:pos="2160"/>
          <w:tab w:val="num" w:pos="360"/>
        </w:tabs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</w:t>
      </w:r>
      <w:r w:rsidR="009A1481" w:rsidRPr="009A1481">
        <w:rPr>
          <w:rFonts w:ascii="Arial" w:hAnsi="Arial" w:cs="Arial"/>
          <w:sz w:val="20"/>
          <w:szCs w:val="20"/>
        </w:rPr>
        <w:t xml:space="preserve">uregulowanych umową mają zastosowanie odpowiednie przepisy </w:t>
      </w:r>
      <w:r w:rsidR="00626E8C">
        <w:rPr>
          <w:rFonts w:ascii="Arial" w:hAnsi="Arial" w:cs="Arial"/>
          <w:sz w:val="20"/>
          <w:szCs w:val="20"/>
        </w:rPr>
        <w:t xml:space="preserve">prawa polskiego </w:t>
      </w:r>
    </w:p>
    <w:p w14:paraId="5FE8BF15" w14:textId="77777777" w:rsidR="009A1481" w:rsidRPr="009A1481" w:rsidRDefault="009A1481" w:rsidP="009A1481">
      <w:pPr>
        <w:numPr>
          <w:ilvl w:val="2"/>
          <w:numId w:val="1"/>
        </w:numPr>
        <w:tabs>
          <w:tab w:val="clear" w:pos="216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 xml:space="preserve">Zmiana treści umowy wymaga zachowania formy pisemnej </w:t>
      </w:r>
      <w:r w:rsidR="00934314">
        <w:rPr>
          <w:rFonts w:ascii="Arial" w:hAnsi="Arial" w:cs="Arial"/>
          <w:sz w:val="20"/>
          <w:szCs w:val="20"/>
        </w:rPr>
        <w:t xml:space="preserve">lub elektronicznej (kwalifikowany podpis elektroniczny) </w:t>
      </w:r>
      <w:r w:rsidRPr="009A1481">
        <w:rPr>
          <w:rFonts w:ascii="Arial" w:hAnsi="Arial" w:cs="Arial"/>
          <w:sz w:val="20"/>
          <w:szCs w:val="20"/>
        </w:rPr>
        <w:t>pod rygorem nieważności.</w:t>
      </w:r>
    </w:p>
    <w:p w14:paraId="7EF768FC" w14:textId="55855EB9" w:rsidR="009A1481" w:rsidRPr="009A1481" w:rsidRDefault="009A1481" w:rsidP="009A1481">
      <w:pPr>
        <w:numPr>
          <w:ilvl w:val="2"/>
          <w:numId w:val="1"/>
        </w:numPr>
        <w:tabs>
          <w:tab w:val="clear" w:pos="216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Spory powstałe w związku z wykonywaniem umowy Strony zgodnie poddają rozstrzygnięciu sądu</w:t>
      </w:r>
      <w:r w:rsidR="009B13EF">
        <w:rPr>
          <w:rFonts w:ascii="Arial" w:hAnsi="Arial" w:cs="Arial"/>
          <w:sz w:val="20"/>
          <w:szCs w:val="20"/>
        </w:rPr>
        <w:t xml:space="preserve"> </w:t>
      </w:r>
      <w:r w:rsidR="00D2109C">
        <w:rPr>
          <w:rFonts w:ascii="Arial" w:hAnsi="Arial" w:cs="Arial"/>
          <w:sz w:val="20"/>
          <w:szCs w:val="20"/>
        </w:rPr>
        <w:t xml:space="preserve">powszechnego </w:t>
      </w:r>
      <w:r w:rsidR="00D2109C" w:rsidRPr="009A1481">
        <w:rPr>
          <w:rFonts w:ascii="Arial" w:hAnsi="Arial" w:cs="Arial"/>
          <w:sz w:val="20"/>
          <w:szCs w:val="20"/>
        </w:rPr>
        <w:t>właściwego</w:t>
      </w:r>
      <w:r w:rsidRPr="009A1481">
        <w:rPr>
          <w:rFonts w:ascii="Arial" w:hAnsi="Arial" w:cs="Arial"/>
          <w:sz w:val="20"/>
          <w:szCs w:val="20"/>
        </w:rPr>
        <w:t xml:space="preserve"> miejscowo ze względu na siedzibę </w:t>
      </w:r>
      <w:r w:rsidR="000343F4" w:rsidRPr="009A1481">
        <w:rPr>
          <w:rFonts w:ascii="Arial" w:hAnsi="Arial" w:cs="Arial"/>
          <w:sz w:val="20"/>
          <w:szCs w:val="20"/>
        </w:rPr>
        <w:t>Z</w:t>
      </w:r>
      <w:r w:rsidR="003A3EFD">
        <w:rPr>
          <w:rFonts w:ascii="Arial" w:hAnsi="Arial" w:cs="Arial"/>
          <w:sz w:val="20"/>
          <w:szCs w:val="20"/>
        </w:rPr>
        <w:t>amawiającego</w:t>
      </w:r>
      <w:r w:rsidRPr="009A1481">
        <w:rPr>
          <w:rFonts w:ascii="Arial" w:hAnsi="Arial" w:cs="Arial"/>
          <w:sz w:val="20"/>
          <w:szCs w:val="20"/>
        </w:rPr>
        <w:t xml:space="preserve">. </w:t>
      </w:r>
    </w:p>
    <w:p w14:paraId="74837C03" w14:textId="4B8015B2" w:rsidR="009A1481" w:rsidRPr="009A1481" w:rsidRDefault="009A1481" w:rsidP="009A1481">
      <w:pPr>
        <w:numPr>
          <w:ilvl w:val="2"/>
          <w:numId w:val="1"/>
        </w:numPr>
        <w:tabs>
          <w:tab w:val="clear" w:pos="216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Umowę sporządzono w 3 jednobrzmiących egzemplarzach: 1 dla</w:t>
      </w:r>
      <w:r w:rsidR="00C20393">
        <w:rPr>
          <w:rFonts w:ascii="Arial" w:hAnsi="Arial" w:cs="Arial"/>
          <w:sz w:val="20"/>
          <w:szCs w:val="20"/>
        </w:rPr>
        <w:t xml:space="preserve"> </w:t>
      </w:r>
      <w:r w:rsidR="00E71073">
        <w:rPr>
          <w:rFonts w:ascii="Arial" w:hAnsi="Arial" w:cs="Arial"/>
          <w:bCs/>
          <w:sz w:val="20"/>
          <w:szCs w:val="20"/>
        </w:rPr>
        <w:t>Wykonawcy</w:t>
      </w:r>
      <w:r w:rsidRPr="009A1481">
        <w:rPr>
          <w:rFonts w:ascii="Arial" w:hAnsi="Arial" w:cs="Arial"/>
          <w:sz w:val="20"/>
          <w:szCs w:val="20"/>
        </w:rPr>
        <w:t xml:space="preserve">, 2 dla </w:t>
      </w:r>
      <w:r w:rsidR="00E71073" w:rsidRPr="009A1481">
        <w:rPr>
          <w:rFonts w:ascii="Arial" w:hAnsi="Arial" w:cs="Arial"/>
          <w:sz w:val="20"/>
          <w:szCs w:val="20"/>
        </w:rPr>
        <w:t>Z</w:t>
      </w:r>
      <w:r w:rsidR="00E71073">
        <w:rPr>
          <w:rFonts w:ascii="Arial" w:hAnsi="Arial" w:cs="Arial"/>
          <w:sz w:val="20"/>
          <w:szCs w:val="20"/>
        </w:rPr>
        <w:t>amawiającego</w:t>
      </w:r>
      <w:r w:rsidRPr="009A1481">
        <w:rPr>
          <w:rFonts w:ascii="Arial" w:hAnsi="Arial" w:cs="Arial"/>
          <w:sz w:val="20"/>
          <w:szCs w:val="20"/>
        </w:rPr>
        <w:t xml:space="preserve">. </w:t>
      </w:r>
    </w:p>
    <w:p w14:paraId="733971A7" w14:textId="77777777" w:rsidR="009A1481" w:rsidRPr="009A1481" w:rsidRDefault="009A1481" w:rsidP="009A1481">
      <w:pPr>
        <w:numPr>
          <w:ilvl w:val="2"/>
          <w:numId w:val="1"/>
        </w:numPr>
        <w:tabs>
          <w:tab w:val="clear" w:pos="216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Integralną częścią umowy są następujące załączniki:</w:t>
      </w:r>
    </w:p>
    <w:p w14:paraId="06989500" w14:textId="2460AADC" w:rsidR="00566C7B" w:rsidRDefault="009A1481" w:rsidP="007855F3">
      <w:pPr>
        <w:numPr>
          <w:ilvl w:val="0"/>
          <w:numId w:val="8"/>
        </w:numPr>
        <w:tabs>
          <w:tab w:val="clear" w:pos="1080"/>
          <w:tab w:val="num" w:pos="709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załącznik</w:t>
      </w:r>
      <w:r w:rsidR="00F760BE">
        <w:rPr>
          <w:rFonts w:ascii="Arial" w:hAnsi="Arial" w:cs="Arial"/>
          <w:sz w:val="20"/>
          <w:szCs w:val="20"/>
        </w:rPr>
        <w:t>i</w:t>
      </w:r>
      <w:r w:rsidRPr="009A1481">
        <w:rPr>
          <w:rFonts w:ascii="Arial" w:hAnsi="Arial" w:cs="Arial"/>
          <w:sz w:val="20"/>
          <w:szCs w:val="20"/>
        </w:rPr>
        <w:t xml:space="preserve"> nr</w:t>
      </w:r>
      <w:r w:rsidR="007855F3">
        <w:rPr>
          <w:rFonts w:ascii="Arial" w:hAnsi="Arial" w:cs="Arial"/>
          <w:sz w:val="20"/>
          <w:szCs w:val="20"/>
        </w:rPr>
        <w:t xml:space="preserve"> 1</w:t>
      </w:r>
      <w:r w:rsidR="00F760BE">
        <w:rPr>
          <w:rFonts w:ascii="Arial" w:hAnsi="Arial" w:cs="Arial"/>
          <w:sz w:val="20"/>
          <w:szCs w:val="20"/>
        </w:rPr>
        <w:t>:</w:t>
      </w:r>
      <w:r w:rsidR="007855F3">
        <w:rPr>
          <w:rFonts w:ascii="Arial" w:hAnsi="Arial" w:cs="Arial"/>
          <w:sz w:val="20"/>
          <w:szCs w:val="20"/>
        </w:rPr>
        <w:t xml:space="preserve"> </w:t>
      </w:r>
      <w:r w:rsidR="00566C7B" w:rsidRPr="007855F3">
        <w:rPr>
          <w:rFonts w:ascii="Arial" w:hAnsi="Arial" w:cs="Arial"/>
          <w:sz w:val="20"/>
          <w:szCs w:val="20"/>
        </w:rPr>
        <w:t xml:space="preserve">kopia </w:t>
      </w:r>
      <w:r w:rsidRPr="007855F3">
        <w:rPr>
          <w:rFonts w:ascii="Arial" w:hAnsi="Arial" w:cs="Arial"/>
          <w:sz w:val="20"/>
          <w:szCs w:val="20"/>
        </w:rPr>
        <w:t>upoważnieni</w:t>
      </w:r>
      <w:r w:rsidR="00566C7B" w:rsidRPr="007855F3">
        <w:rPr>
          <w:rFonts w:ascii="Arial" w:hAnsi="Arial" w:cs="Arial"/>
          <w:sz w:val="20"/>
          <w:szCs w:val="20"/>
        </w:rPr>
        <w:t>a</w:t>
      </w:r>
      <w:r w:rsidRPr="007855F3">
        <w:rPr>
          <w:rFonts w:ascii="Arial" w:hAnsi="Arial" w:cs="Arial"/>
          <w:sz w:val="20"/>
          <w:szCs w:val="20"/>
        </w:rPr>
        <w:t>/pełnomocnictw</w:t>
      </w:r>
      <w:r w:rsidR="00566C7B" w:rsidRPr="007855F3">
        <w:rPr>
          <w:rFonts w:ascii="Arial" w:hAnsi="Arial" w:cs="Arial"/>
          <w:sz w:val="20"/>
          <w:szCs w:val="20"/>
        </w:rPr>
        <w:t>a</w:t>
      </w:r>
      <w:r w:rsidRPr="007855F3">
        <w:rPr>
          <w:rFonts w:ascii="Arial" w:hAnsi="Arial" w:cs="Arial"/>
          <w:sz w:val="20"/>
          <w:szCs w:val="20"/>
        </w:rPr>
        <w:t xml:space="preserve"> </w:t>
      </w:r>
      <w:r w:rsidR="00AD54FE" w:rsidRPr="007855F3">
        <w:rPr>
          <w:rFonts w:ascii="Arial" w:hAnsi="Arial" w:cs="Arial"/>
          <w:sz w:val="20"/>
          <w:szCs w:val="20"/>
        </w:rPr>
        <w:t>do reprezentowania Z</w:t>
      </w:r>
      <w:r w:rsidR="00E71073" w:rsidRPr="007855F3">
        <w:rPr>
          <w:rFonts w:ascii="Arial" w:hAnsi="Arial" w:cs="Arial"/>
          <w:sz w:val="20"/>
          <w:szCs w:val="20"/>
        </w:rPr>
        <w:t>amawiającego</w:t>
      </w:r>
      <w:r w:rsidR="00566C7B" w:rsidRPr="007855F3">
        <w:rPr>
          <w:rFonts w:ascii="Arial" w:hAnsi="Arial" w:cs="Arial"/>
          <w:sz w:val="20"/>
          <w:szCs w:val="20"/>
        </w:rPr>
        <w:t>;</w:t>
      </w:r>
    </w:p>
    <w:p w14:paraId="2698E4BD" w14:textId="5678FDE1" w:rsidR="00AD54FE" w:rsidRPr="006D5AF3" w:rsidRDefault="009C57E8" w:rsidP="00E251F9">
      <w:pPr>
        <w:numPr>
          <w:ilvl w:val="0"/>
          <w:numId w:val="8"/>
        </w:numPr>
        <w:tabs>
          <w:tab w:val="clear" w:pos="1080"/>
          <w:tab w:val="num" w:pos="709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A4F6C">
        <w:rPr>
          <w:rFonts w:ascii="Arial" w:hAnsi="Arial" w:cs="Arial"/>
          <w:sz w:val="20"/>
          <w:szCs w:val="20"/>
        </w:rPr>
        <w:t xml:space="preserve">załącznik nr </w:t>
      </w:r>
      <w:r w:rsidR="00D2109C" w:rsidRPr="007A4F6C">
        <w:rPr>
          <w:rFonts w:ascii="Arial" w:hAnsi="Arial" w:cs="Arial"/>
          <w:sz w:val="20"/>
          <w:szCs w:val="20"/>
        </w:rPr>
        <w:t>2: dokument</w:t>
      </w:r>
      <w:r w:rsidR="00E71073" w:rsidRPr="007A4F6C">
        <w:rPr>
          <w:rFonts w:ascii="Arial" w:hAnsi="Arial" w:cs="Arial"/>
          <w:sz w:val="20"/>
          <w:szCs w:val="20"/>
        </w:rPr>
        <w:t xml:space="preserve"> potwierdzający umocowanie do reprezentacji</w:t>
      </w:r>
      <w:r w:rsidR="00A1385F" w:rsidRPr="007A4F6C">
        <w:rPr>
          <w:rFonts w:ascii="Arial" w:hAnsi="Arial" w:cs="Arial"/>
          <w:sz w:val="20"/>
          <w:szCs w:val="20"/>
        </w:rPr>
        <w:t xml:space="preserve"> dotyczący </w:t>
      </w:r>
      <w:r w:rsidR="00E71073" w:rsidRPr="007A4F6C">
        <w:rPr>
          <w:rFonts w:ascii="Arial" w:hAnsi="Arial" w:cs="Arial"/>
          <w:bCs/>
          <w:sz w:val="20"/>
          <w:szCs w:val="20"/>
        </w:rPr>
        <w:t>Wykonawcy</w:t>
      </w:r>
      <w:r w:rsidR="009A1481" w:rsidRPr="009A1481">
        <w:rPr>
          <w:rFonts w:ascii="Arial" w:hAnsi="Arial" w:cs="Arial"/>
          <w:sz w:val="20"/>
          <w:szCs w:val="20"/>
        </w:rPr>
        <w:t>;</w:t>
      </w:r>
    </w:p>
    <w:p w14:paraId="0308C414" w14:textId="77777777" w:rsidR="002405A5" w:rsidRDefault="009A1481" w:rsidP="00E251F9">
      <w:pPr>
        <w:numPr>
          <w:ilvl w:val="0"/>
          <w:numId w:val="8"/>
        </w:numPr>
        <w:tabs>
          <w:tab w:val="clear" w:pos="1080"/>
          <w:tab w:val="num" w:pos="709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A1481">
        <w:rPr>
          <w:rFonts w:ascii="Arial" w:hAnsi="Arial" w:cs="Arial"/>
          <w:sz w:val="20"/>
          <w:szCs w:val="20"/>
        </w:rPr>
        <w:t>załącznik nr 3: Szczegółowy Opis Przedmiotu Zamówienia</w:t>
      </w:r>
      <w:r w:rsidR="002405A5">
        <w:rPr>
          <w:rFonts w:ascii="Arial" w:hAnsi="Arial" w:cs="Arial"/>
          <w:sz w:val="20"/>
          <w:szCs w:val="20"/>
        </w:rPr>
        <w:t>,</w:t>
      </w:r>
    </w:p>
    <w:p w14:paraId="2E13A8F0" w14:textId="77777777" w:rsidR="00C855D9" w:rsidRDefault="002405A5" w:rsidP="00E251F9">
      <w:pPr>
        <w:numPr>
          <w:ilvl w:val="0"/>
          <w:numId w:val="8"/>
        </w:numPr>
        <w:tabs>
          <w:tab w:val="clear" w:pos="1080"/>
          <w:tab w:val="num" w:pos="709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 – klauzula informacyjna Zamawiającego</w:t>
      </w:r>
      <w:r w:rsidR="00C855D9">
        <w:rPr>
          <w:rFonts w:ascii="Arial" w:hAnsi="Arial" w:cs="Arial"/>
          <w:sz w:val="20"/>
          <w:szCs w:val="20"/>
        </w:rPr>
        <w:t>,</w:t>
      </w:r>
    </w:p>
    <w:p w14:paraId="528BE1ED" w14:textId="54F7A0BD" w:rsidR="009A1481" w:rsidRDefault="00C855D9" w:rsidP="00E251F9">
      <w:pPr>
        <w:numPr>
          <w:ilvl w:val="0"/>
          <w:numId w:val="8"/>
        </w:numPr>
        <w:tabs>
          <w:tab w:val="clear" w:pos="1080"/>
          <w:tab w:val="num" w:pos="709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5 – </w:t>
      </w:r>
      <w:r w:rsidR="00474DD1">
        <w:rPr>
          <w:rFonts w:ascii="Arial" w:hAnsi="Arial" w:cs="Arial"/>
          <w:sz w:val="20"/>
          <w:szCs w:val="20"/>
        </w:rPr>
        <w:t>formularz dotyczący środków technicznych i organizacyjnych, o których mowa w art. 32 RODO</w:t>
      </w:r>
      <w:r w:rsidR="00F760BE">
        <w:rPr>
          <w:rFonts w:ascii="Arial" w:hAnsi="Arial" w:cs="Arial"/>
          <w:sz w:val="20"/>
          <w:szCs w:val="20"/>
        </w:rPr>
        <w:t>.</w:t>
      </w:r>
    </w:p>
    <w:p w14:paraId="5B6734EF" w14:textId="0BD084B7" w:rsidR="00566C7B" w:rsidRPr="00E71073" w:rsidRDefault="00FE327A" w:rsidP="00FE327A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00E71073">
        <w:rPr>
          <w:rFonts w:ascii="Arial" w:hAnsi="Arial" w:cs="Arial"/>
          <w:bCs/>
          <w:sz w:val="20"/>
          <w:szCs w:val="20"/>
        </w:rPr>
        <w:t xml:space="preserve"> </w:t>
      </w:r>
    </w:p>
    <w:p w14:paraId="2166ADFC" w14:textId="77777777" w:rsidR="009A1481" w:rsidRPr="009A1481" w:rsidRDefault="009A1481" w:rsidP="009A1481">
      <w:pPr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7B2D6B5E" w14:textId="77777777" w:rsidR="009A1481" w:rsidRPr="009A1481" w:rsidRDefault="009A1481" w:rsidP="009A1481">
      <w:pPr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187CF8A6" w14:textId="77777777" w:rsidR="009A1481" w:rsidRPr="009A1481" w:rsidRDefault="009A1481" w:rsidP="009A1481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9A1481">
        <w:rPr>
          <w:rFonts w:ascii="Arial" w:hAnsi="Arial" w:cs="Arial"/>
          <w:b/>
          <w:bCs/>
          <w:sz w:val="20"/>
          <w:szCs w:val="20"/>
        </w:rPr>
        <w:t>..............................................</w:t>
      </w:r>
      <w:r w:rsidRPr="009A1481">
        <w:rPr>
          <w:rFonts w:ascii="Arial" w:hAnsi="Arial" w:cs="Arial"/>
          <w:b/>
          <w:bCs/>
          <w:sz w:val="20"/>
          <w:szCs w:val="20"/>
        </w:rPr>
        <w:tab/>
      </w:r>
      <w:r w:rsidRPr="009A1481">
        <w:rPr>
          <w:rFonts w:ascii="Arial" w:hAnsi="Arial" w:cs="Arial"/>
          <w:b/>
          <w:bCs/>
          <w:sz w:val="20"/>
          <w:szCs w:val="20"/>
        </w:rPr>
        <w:tab/>
      </w:r>
      <w:r w:rsidRPr="009A1481">
        <w:rPr>
          <w:rFonts w:ascii="Arial" w:hAnsi="Arial" w:cs="Arial"/>
          <w:b/>
          <w:bCs/>
          <w:sz w:val="20"/>
          <w:szCs w:val="20"/>
        </w:rPr>
        <w:tab/>
      </w:r>
      <w:r w:rsidRPr="009A1481">
        <w:rPr>
          <w:rFonts w:ascii="Arial" w:hAnsi="Arial" w:cs="Arial"/>
          <w:b/>
          <w:bCs/>
          <w:sz w:val="20"/>
          <w:szCs w:val="20"/>
        </w:rPr>
        <w:tab/>
      </w:r>
      <w:r w:rsidRPr="009A1481">
        <w:rPr>
          <w:rFonts w:ascii="Arial" w:hAnsi="Arial" w:cs="Arial"/>
          <w:b/>
          <w:bCs/>
          <w:sz w:val="20"/>
          <w:szCs w:val="20"/>
        </w:rPr>
        <w:tab/>
      </w:r>
      <w:r w:rsidRPr="009A1481">
        <w:rPr>
          <w:rFonts w:ascii="Arial" w:hAnsi="Arial" w:cs="Arial"/>
          <w:b/>
          <w:bCs/>
          <w:sz w:val="20"/>
          <w:szCs w:val="20"/>
        </w:rPr>
        <w:tab/>
        <w:t>................................................</w:t>
      </w:r>
    </w:p>
    <w:p w14:paraId="0D5BC9C1" w14:textId="59802111" w:rsidR="004C2EA5" w:rsidRPr="009C57E8" w:rsidRDefault="001A49BF" w:rsidP="00AD54FE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</w:t>
      </w:r>
      <w:r w:rsidR="009A1481" w:rsidRPr="009A1481">
        <w:rPr>
          <w:rFonts w:ascii="Arial" w:hAnsi="Arial" w:cs="Arial"/>
          <w:b/>
          <w:bCs/>
          <w:sz w:val="20"/>
          <w:szCs w:val="20"/>
        </w:rPr>
        <w:tab/>
      </w:r>
      <w:r w:rsidR="009A1481" w:rsidRPr="009A1481">
        <w:rPr>
          <w:rFonts w:ascii="Arial" w:hAnsi="Arial" w:cs="Arial"/>
          <w:b/>
          <w:bCs/>
          <w:sz w:val="20"/>
          <w:szCs w:val="20"/>
        </w:rPr>
        <w:tab/>
      </w:r>
      <w:r w:rsidR="009A1481" w:rsidRPr="009A1481">
        <w:rPr>
          <w:rFonts w:ascii="Arial" w:hAnsi="Arial" w:cs="Arial"/>
          <w:b/>
          <w:bCs/>
          <w:sz w:val="20"/>
          <w:szCs w:val="20"/>
        </w:rPr>
        <w:tab/>
      </w:r>
      <w:r w:rsidR="009A1481" w:rsidRPr="009A1481">
        <w:rPr>
          <w:rFonts w:ascii="Arial" w:hAnsi="Arial" w:cs="Arial"/>
          <w:b/>
          <w:bCs/>
          <w:sz w:val="20"/>
          <w:szCs w:val="20"/>
        </w:rPr>
        <w:tab/>
      </w:r>
      <w:r w:rsidR="009A1481" w:rsidRPr="009A1481">
        <w:rPr>
          <w:rFonts w:ascii="Arial" w:hAnsi="Arial" w:cs="Arial"/>
          <w:b/>
          <w:bCs/>
          <w:sz w:val="20"/>
          <w:szCs w:val="20"/>
        </w:rPr>
        <w:tab/>
      </w:r>
      <w:r w:rsidR="009A1481" w:rsidRPr="009A1481">
        <w:rPr>
          <w:rFonts w:ascii="Arial" w:hAnsi="Arial" w:cs="Arial"/>
          <w:b/>
          <w:bCs/>
          <w:sz w:val="20"/>
          <w:szCs w:val="20"/>
        </w:rPr>
        <w:tab/>
      </w:r>
      <w:r w:rsidR="009A1481" w:rsidRPr="009A1481">
        <w:rPr>
          <w:rFonts w:ascii="Arial" w:hAnsi="Arial" w:cs="Arial"/>
          <w:b/>
          <w:bCs/>
          <w:sz w:val="20"/>
          <w:szCs w:val="20"/>
        </w:rPr>
        <w:tab/>
        <w:t>WYKONAWC</w:t>
      </w:r>
      <w:r w:rsidR="00AD54FE">
        <w:rPr>
          <w:rFonts w:ascii="Arial" w:hAnsi="Arial" w:cs="Arial"/>
          <w:b/>
          <w:bCs/>
          <w:sz w:val="20"/>
          <w:szCs w:val="20"/>
        </w:rPr>
        <w:t>A</w:t>
      </w:r>
      <w:r w:rsidR="000229CE">
        <w:rPr>
          <w:rFonts w:ascii="Arial" w:hAnsi="Arial" w:cs="Arial"/>
          <w:sz w:val="20"/>
        </w:rPr>
        <w:t xml:space="preserve"> </w:t>
      </w:r>
    </w:p>
    <w:sectPr w:rsidR="004C2EA5" w:rsidRPr="009C57E8" w:rsidSect="00B12AEC">
      <w:footerReference w:type="even" r:id="rId12"/>
      <w:footerReference w:type="default" r:id="rId13"/>
      <w:pgSz w:w="11906" w:h="16838"/>
      <w:pgMar w:top="1417" w:right="1417" w:bottom="1417" w:left="1417" w:header="708" w:footer="25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FF929" w14:textId="77777777" w:rsidR="002D7229" w:rsidRDefault="002D7229">
      <w:r>
        <w:separator/>
      </w:r>
    </w:p>
  </w:endnote>
  <w:endnote w:type="continuationSeparator" w:id="0">
    <w:p w14:paraId="230B6EFC" w14:textId="77777777" w:rsidR="002D7229" w:rsidRDefault="002D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7392" w14:textId="77777777" w:rsidR="0053336A" w:rsidRDefault="0053336A" w:rsidP="00CB0A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498A33" w14:textId="77777777" w:rsidR="0053336A" w:rsidRDefault="0053336A" w:rsidP="00C638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1368"/>
      <w:gridCol w:w="6017"/>
    </w:tblGrid>
    <w:tr w:rsidR="0053336A" w:rsidRPr="005A4D86" w14:paraId="45F64059" w14:textId="77777777" w:rsidTr="00AD1327">
      <w:trPr>
        <w:jc w:val="center"/>
      </w:trPr>
      <w:tc>
        <w:tcPr>
          <w:tcW w:w="1368" w:type="dxa"/>
        </w:tcPr>
        <w:p w14:paraId="12D58D67" w14:textId="77777777" w:rsidR="0053336A" w:rsidRPr="005A4D86" w:rsidRDefault="006B3090" w:rsidP="00ED72A7">
          <w:pPr>
            <w:pStyle w:val="Stopka"/>
            <w:ind w:right="360"/>
            <w:rPr>
              <w:vertAlign w:val="superscript"/>
            </w:rPr>
          </w:pPr>
          <w:r>
            <w:rPr>
              <w:b/>
              <w:i/>
              <w:noProof/>
            </w:rPr>
            <w:drawing>
              <wp:inline distT="0" distB="0" distL="0" distR="0" wp14:anchorId="6A5BEE7C" wp14:editId="63D9004F">
                <wp:extent cx="588645" cy="453390"/>
                <wp:effectExtent l="0" t="0" r="1905" b="3810"/>
                <wp:docPr id="1" name="Obraz 1" descr="logo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6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645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17" w:type="dxa"/>
          <w:vAlign w:val="center"/>
        </w:tcPr>
        <w:p w14:paraId="259E5381" w14:textId="77777777" w:rsidR="0053336A" w:rsidRPr="00495992" w:rsidRDefault="0053336A" w:rsidP="00367B16">
          <w:pPr>
            <w:pStyle w:val="Stopka"/>
            <w:ind w:right="360"/>
            <w:jc w:val="center"/>
            <w:rPr>
              <w:rFonts w:ascii="Arial" w:hAnsi="Arial" w:cs="Arial"/>
              <w:vertAlign w:val="superscript"/>
            </w:rPr>
          </w:pPr>
          <w:r w:rsidRPr="00495992">
            <w:rPr>
              <w:rFonts w:ascii="Arial" w:hAnsi="Arial" w:cs="Arial"/>
              <w:i/>
              <w:sz w:val="16"/>
              <w:szCs w:val="16"/>
            </w:rPr>
            <w:t xml:space="preserve">Projekt współfinansowany w ramach programu polskiej współpracy rozwojowej Ministerstwa Spraw Zagranicznych RP </w:t>
          </w:r>
        </w:p>
      </w:tc>
    </w:tr>
  </w:tbl>
  <w:p w14:paraId="130F70EC" w14:textId="77777777" w:rsidR="0053336A" w:rsidRPr="00AD1327" w:rsidRDefault="0053336A" w:rsidP="00CB0A63">
    <w:pPr>
      <w:pStyle w:val="Stopka"/>
      <w:ind w:right="360"/>
      <w:jc w:val="right"/>
      <w:rPr>
        <w:rFonts w:ascii="Arial" w:hAnsi="Arial" w:cs="Arial"/>
        <w:sz w:val="16"/>
        <w:szCs w:val="16"/>
      </w:rPr>
    </w:pPr>
    <w:r w:rsidRPr="00AD1327">
      <w:rPr>
        <w:rFonts w:ascii="Arial" w:hAnsi="Arial" w:cs="Arial"/>
        <w:sz w:val="16"/>
        <w:szCs w:val="16"/>
      </w:rPr>
      <w:t xml:space="preserve">Strona </w:t>
    </w:r>
    <w:r w:rsidRPr="00AD1327">
      <w:rPr>
        <w:rFonts w:ascii="Arial" w:hAnsi="Arial" w:cs="Arial"/>
        <w:sz w:val="16"/>
        <w:szCs w:val="16"/>
      </w:rPr>
      <w:fldChar w:fldCharType="begin"/>
    </w:r>
    <w:r w:rsidRPr="00AD1327">
      <w:rPr>
        <w:rFonts w:ascii="Arial" w:hAnsi="Arial" w:cs="Arial"/>
        <w:sz w:val="16"/>
        <w:szCs w:val="16"/>
      </w:rPr>
      <w:instrText xml:space="preserve"> PAGE </w:instrText>
    </w:r>
    <w:r w:rsidRPr="00AD1327">
      <w:rPr>
        <w:rFonts w:ascii="Arial" w:hAnsi="Arial" w:cs="Arial"/>
        <w:sz w:val="16"/>
        <w:szCs w:val="16"/>
      </w:rPr>
      <w:fldChar w:fldCharType="separate"/>
    </w:r>
    <w:r w:rsidR="00C20393">
      <w:rPr>
        <w:rFonts w:ascii="Arial" w:hAnsi="Arial" w:cs="Arial"/>
        <w:noProof/>
        <w:sz w:val="16"/>
        <w:szCs w:val="16"/>
      </w:rPr>
      <w:t>2</w:t>
    </w:r>
    <w:r w:rsidRPr="00AD1327">
      <w:rPr>
        <w:rFonts w:ascii="Arial" w:hAnsi="Arial" w:cs="Arial"/>
        <w:sz w:val="16"/>
        <w:szCs w:val="16"/>
      </w:rPr>
      <w:fldChar w:fldCharType="end"/>
    </w:r>
    <w:r w:rsidRPr="00AD1327">
      <w:rPr>
        <w:rFonts w:ascii="Arial" w:hAnsi="Arial" w:cs="Arial"/>
        <w:sz w:val="16"/>
        <w:szCs w:val="16"/>
      </w:rPr>
      <w:t xml:space="preserve"> z </w:t>
    </w:r>
    <w:r w:rsidRPr="00AD1327">
      <w:rPr>
        <w:rFonts w:ascii="Arial" w:hAnsi="Arial" w:cs="Arial"/>
        <w:sz w:val="16"/>
        <w:szCs w:val="16"/>
      </w:rPr>
      <w:fldChar w:fldCharType="begin"/>
    </w:r>
    <w:r w:rsidRPr="00AD1327">
      <w:rPr>
        <w:rFonts w:ascii="Arial" w:hAnsi="Arial" w:cs="Arial"/>
        <w:sz w:val="16"/>
        <w:szCs w:val="16"/>
      </w:rPr>
      <w:instrText xml:space="preserve"> NUMPAGES </w:instrText>
    </w:r>
    <w:r w:rsidRPr="00AD1327">
      <w:rPr>
        <w:rFonts w:ascii="Arial" w:hAnsi="Arial" w:cs="Arial"/>
        <w:sz w:val="16"/>
        <w:szCs w:val="16"/>
      </w:rPr>
      <w:fldChar w:fldCharType="separate"/>
    </w:r>
    <w:r w:rsidR="00C20393">
      <w:rPr>
        <w:rFonts w:ascii="Arial" w:hAnsi="Arial" w:cs="Arial"/>
        <w:noProof/>
        <w:sz w:val="16"/>
        <w:szCs w:val="16"/>
      </w:rPr>
      <w:t>5</w:t>
    </w:r>
    <w:r w:rsidRPr="00AD13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0C361" w14:textId="77777777" w:rsidR="002D7229" w:rsidRDefault="002D7229">
      <w:r>
        <w:separator/>
      </w:r>
    </w:p>
  </w:footnote>
  <w:footnote w:type="continuationSeparator" w:id="0">
    <w:p w14:paraId="32B6119C" w14:textId="77777777" w:rsidR="002D7229" w:rsidRDefault="002D7229">
      <w:r>
        <w:continuationSeparator/>
      </w:r>
    </w:p>
  </w:footnote>
  <w:footnote w:id="1">
    <w:p w14:paraId="2A38FF09" w14:textId="77777777" w:rsidR="00CD602C" w:rsidRPr="006073A2" w:rsidRDefault="00CD602C" w:rsidP="00CD602C">
      <w:pPr>
        <w:pStyle w:val="Tekstprzypisudolnego"/>
        <w:tabs>
          <w:tab w:val="left" w:pos="142"/>
        </w:tabs>
        <w:jc w:val="both"/>
        <w:rPr>
          <w:sz w:val="16"/>
          <w:szCs w:val="16"/>
        </w:rPr>
      </w:pPr>
      <w:r w:rsidRPr="006073A2">
        <w:rPr>
          <w:rStyle w:val="Odwoanieprzypisudolnego"/>
          <w:sz w:val="16"/>
          <w:szCs w:val="16"/>
        </w:rPr>
        <w:footnoteRef/>
      </w:r>
      <w:r w:rsidRPr="003107A3">
        <w:rPr>
          <w:sz w:val="16"/>
          <w:szCs w:val="16"/>
          <w:vertAlign w:val="superscript"/>
        </w:rPr>
        <w:t>)</w:t>
      </w:r>
      <w:r w:rsidRPr="006073A2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6073A2">
        <w:rPr>
          <w:sz w:val="16"/>
          <w:szCs w:val="16"/>
        </w:rPr>
        <w:t>Wysokość kapitału zakładowego należy podać wyłącznie w odniesieniu do spółki komandytowo-akcyjnej, sp. z o.o., oraz spółki akcyjnej.</w:t>
      </w:r>
    </w:p>
  </w:footnote>
  <w:footnote w:id="2">
    <w:p w14:paraId="679CD2F6" w14:textId="77777777" w:rsidR="00CD602C" w:rsidRPr="004C3802" w:rsidRDefault="00CD602C" w:rsidP="00CD602C">
      <w:pPr>
        <w:pStyle w:val="Tekstprzypisudolnego"/>
        <w:tabs>
          <w:tab w:val="left" w:pos="142"/>
        </w:tabs>
        <w:jc w:val="both"/>
      </w:pPr>
      <w:r w:rsidRPr="006073A2">
        <w:rPr>
          <w:rStyle w:val="Odwoanieprzypisudolnego"/>
          <w:sz w:val="16"/>
          <w:szCs w:val="16"/>
        </w:rPr>
        <w:footnoteRef/>
      </w:r>
      <w:r w:rsidRPr="003107A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6073A2">
        <w:rPr>
          <w:sz w:val="16"/>
          <w:szCs w:val="16"/>
        </w:rPr>
        <w:t>Wysokość kapitału wpłaconego należy podać wyłącznie w odniesieniu do spółki komandytowo-akcyjnej oraz spółki akcyjnej.</w:t>
      </w:r>
    </w:p>
  </w:footnote>
  <w:footnote w:id="3">
    <w:p w14:paraId="06560747" w14:textId="77777777" w:rsidR="00CD602C" w:rsidRPr="006073A2" w:rsidRDefault="00CD602C" w:rsidP="00CD602C">
      <w:pPr>
        <w:pStyle w:val="Tekstprzypisudolnego"/>
        <w:tabs>
          <w:tab w:val="left" w:pos="142"/>
        </w:tabs>
        <w:jc w:val="both"/>
        <w:rPr>
          <w:sz w:val="16"/>
          <w:szCs w:val="16"/>
        </w:rPr>
      </w:pPr>
      <w:r w:rsidRPr="006073A2">
        <w:rPr>
          <w:rStyle w:val="Odwoanieprzypisudolnego"/>
          <w:sz w:val="16"/>
          <w:szCs w:val="16"/>
        </w:rPr>
        <w:footnoteRef/>
      </w:r>
      <w:r w:rsidRPr="003107A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6073A2">
        <w:rPr>
          <w:sz w:val="16"/>
          <w:szCs w:val="16"/>
        </w:rPr>
        <w:t>Jeżeli przy zawarciu umowy działa osoba pełniąca funkcję organu (członka organu) lub prokurent spółki.</w:t>
      </w:r>
    </w:p>
  </w:footnote>
  <w:footnote w:id="4">
    <w:p w14:paraId="2D61F574" w14:textId="77777777" w:rsidR="00CD602C" w:rsidRPr="006073A2" w:rsidRDefault="00CD602C" w:rsidP="00CD602C">
      <w:pPr>
        <w:pStyle w:val="Tekstprzypisudolnego"/>
        <w:tabs>
          <w:tab w:val="left" w:pos="142"/>
        </w:tabs>
        <w:rPr>
          <w:sz w:val="16"/>
          <w:szCs w:val="16"/>
        </w:rPr>
      </w:pPr>
      <w:r w:rsidRPr="006073A2">
        <w:rPr>
          <w:rStyle w:val="Odwoanieprzypisudolnego"/>
          <w:sz w:val="16"/>
          <w:szCs w:val="16"/>
        </w:rPr>
        <w:footnoteRef/>
      </w:r>
      <w:r w:rsidRPr="003107A3">
        <w:rPr>
          <w:sz w:val="16"/>
          <w:szCs w:val="16"/>
          <w:vertAlign w:val="superscript"/>
        </w:rPr>
        <w:t>)</w:t>
      </w:r>
      <w:r w:rsidRPr="006073A2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6073A2">
        <w:rPr>
          <w:sz w:val="16"/>
          <w:szCs w:val="16"/>
        </w:rPr>
        <w:t>Jeżeli przy zawarciu umowy działa pełnomocnik spółki.</w:t>
      </w:r>
    </w:p>
  </w:footnote>
  <w:footnote w:id="5">
    <w:p w14:paraId="221221A2" w14:textId="77777777" w:rsidR="00CD602C" w:rsidRPr="006073A2" w:rsidRDefault="00CD602C" w:rsidP="00CD602C">
      <w:pPr>
        <w:pStyle w:val="Tekstprzypisudolnego"/>
        <w:tabs>
          <w:tab w:val="left" w:pos="142"/>
        </w:tabs>
        <w:rPr>
          <w:sz w:val="16"/>
          <w:szCs w:val="16"/>
        </w:rPr>
      </w:pPr>
      <w:r w:rsidRPr="006073A2">
        <w:rPr>
          <w:rStyle w:val="Odwoanieprzypisudolnego"/>
          <w:sz w:val="16"/>
          <w:szCs w:val="16"/>
        </w:rPr>
        <w:footnoteRef/>
      </w:r>
      <w:r w:rsidRPr="003107A3">
        <w:rPr>
          <w:sz w:val="16"/>
          <w:szCs w:val="16"/>
          <w:vertAlign w:val="superscript"/>
        </w:rPr>
        <w:t>)</w:t>
      </w:r>
      <w:r w:rsidRPr="006073A2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6073A2">
        <w:rPr>
          <w:sz w:val="16"/>
          <w:szCs w:val="16"/>
        </w:rPr>
        <w:t>Jeżeli przy zawarciu umowy działa pełnomocnik tej osoby.</w:t>
      </w:r>
    </w:p>
  </w:footnote>
  <w:footnote w:id="6">
    <w:p w14:paraId="125243DD" w14:textId="01F0C5FD" w:rsidR="00BD7655" w:rsidRPr="006073A2" w:rsidDel="008E5E1B" w:rsidRDefault="00BD7655" w:rsidP="00BD7655">
      <w:pPr>
        <w:pStyle w:val="Tekstprzypisudolnego"/>
        <w:tabs>
          <w:tab w:val="left" w:pos="142"/>
        </w:tabs>
        <w:jc w:val="both"/>
        <w:rPr>
          <w:del w:id="0" w:author="Skwierczyńska Joanna" w:date="2025-02-07T14:57:00Z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3AF7"/>
    <w:multiLevelType w:val="hybridMultilevel"/>
    <w:tmpl w:val="921CC364"/>
    <w:lvl w:ilvl="0" w:tplc="FE80138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9A6A88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 w:tplc="68144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0A80"/>
    <w:multiLevelType w:val="hybridMultilevel"/>
    <w:tmpl w:val="21BA3D58"/>
    <w:lvl w:ilvl="0" w:tplc="73446FB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CA7227A"/>
    <w:multiLevelType w:val="hybridMultilevel"/>
    <w:tmpl w:val="6AFA586C"/>
    <w:lvl w:ilvl="0" w:tplc="B1DE2F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600" w:hanging="360"/>
      </w:pPr>
    </w:lvl>
    <w:lvl w:ilvl="2" w:tplc="0415001B" w:tentative="1">
      <w:start w:val="1"/>
      <w:numFmt w:val="lowerRoman"/>
      <w:lvlText w:val="%3."/>
      <w:lvlJc w:val="right"/>
      <w:pPr>
        <w:ind w:left="120" w:hanging="180"/>
      </w:pPr>
    </w:lvl>
    <w:lvl w:ilvl="3" w:tplc="0415000F" w:tentative="1">
      <w:start w:val="1"/>
      <w:numFmt w:val="decimal"/>
      <w:lvlText w:val="%4."/>
      <w:lvlJc w:val="left"/>
      <w:pPr>
        <w:ind w:left="840" w:hanging="360"/>
      </w:pPr>
    </w:lvl>
    <w:lvl w:ilvl="4" w:tplc="04150019" w:tentative="1">
      <w:start w:val="1"/>
      <w:numFmt w:val="lowerLetter"/>
      <w:lvlText w:val="%5."/>
      <w:lvlJc w:val="left"/>
      <w:pPr>
        <w:ind w:left="1560" w:hanging="360"/>
      </w:pPr>
    </w:lvl>
    <w:lvl w:ilvl="5" w:tplc="0415001B" w:tentative="1">
      <w:start w:val="1"/>
      <w:numFmt w:val="lowerRoman"/>
      <w:lvlText w:val="%6."/>
      <w:lvlJc w:val="right"/>
      <w:pPr>
        <w:ind w:left="2280" w:hanging="180"/>
      </w:pPr>
    </w:lvl>
    <w:lvl w:ilvl="6" w:tplc="0415000F" w:tentative="1">
      <w:start w:val="1"/>
      <w:numFmt w:val="decimal"/>
      <w:lvlText w:val="%7."/>
      <w:lvlJc w:val="left"/>
      <w:pPr>
        <w:ind w:left="3000" w:hanging="360"/>
      </w:pPr>
    </w:lvl>
    <w:lvl w:ilvl="7" w:tplc="04150019" w:tentative="1">
      <w:start w:val="1"/>
      <w:numFmt w:val="lowerLetter"/>
      <w:lvlText w:val="%8."/>
      <w:lvlJc w:val="left"/>
      <w:pPr>
        <w:ind w:left="3720" w:hanging="360"/>
      </w:pPr>
    </w:lvl>
    <w:lvl w:ilvl="8" w:tplc="0415001B" w:tentative="1">
      <w:start w:val="1"/>
      <w:numFmt w:val="lowerRoman"/>
      <w:lvlText w:val="%9."/>
      <w:lvlJc w:val="right"/>
      <w:pPr>
        <w:ind w:left="4440" w:hanging="180"/>
      </w:pPr>
    </w:lvl>
  </w:abstractNum>
  <w:abstractNum w:abstractNumId="3" w15:restartNumberingAfterBreak="0">
    <w:nsid w:val="1548260A"/>
    <w:multiLevelType w:val="hybridMultilevel"/>
    <w:tmpl w:val="52A85F2A"/>
    <w:lvl w:ilvl="0" w:tplc="FF32E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4" w15:restartNumberingAfterBreak="0">
    <w:nsid w:val="17304B8D"/>
    <w:multiLevelType w:val="hybridMultilevel"/>
    <w:tmpl w:val="35AC84DA"/>
    <w:lvl w:ilvl="0" w:tplc="BDE0F20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02435A6"/>
    <w:multiLevelType w:val="hybridMultilevel"/>
    <w:tmpl w:val="7C821D4A"/>
    <w:lvl w:ilvl="0" w:tplc="F8AEEB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02971"/>
    <w:multiLevelType w:val="hybridMultilevel"/>
    <w:tmpl w:val="3FDC4D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B101302"/>
    <w:multiLevelType w:val="hybridMultilevel"/>
    <w:tmpl w:val="30A22BB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93AC9"/>
    <w:multiLevelType w:val="hybridMultilevel"/>
    <w:tmpl w:val="EB0E03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1CC4C25"/>
    <w:multiLevelType w:val="hybridMultilevel"/>
    <w:tmpl w:val="E884BC04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1" w15:restartNumberingAfterBreak="0">
    <w:nsid w:val="6005672A"/>
    <w:multiLevelType w:val="hybridMultilevel"/>
    <w:tmpl w:val="4F3285B2"/>
    <w:lvl w:ilvl="0" w:tplc="73446F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F8E620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6B20BAF"/>
    <w:multiLevelType w:val="hybridMultilevel"/>
    <w:tmpl w:val="7DE42CBA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2B0E7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94C271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97D28"/>
    <w:multiLevelType w:val="hybridMultilevel"/>
    <w:tmpl w:val="5F024336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4" w15:restartNumberingAfterBreak="0">
    <w:nsid w:val="7535456B"/>
    <w:multiLevelType w:val="hybridMultilevel"/>
    <w:tmpl w:val="ACA6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684E69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A3567"/>
    <w:multiLevelType w:val="hybridMultilevel"/>
    <w:tmpl w:val="8B0A8B5E"/>
    <w:lvl w:ilvl="0" w:tplc="FBD239C8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1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6"/>
  </w:num>
  <w:num w:numId="15">
    <w:abstractNumId w:val="8"/>
  </w:num>
  <w:num w:numId="16">
    <w:abstractNumId w:val="9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kwierczyńska Joanna">
    <w15:presenceInfo w15:providerId="AD" w15:userId="S::Joanna.Skwierczynska@mfipr.gov.pl::e612553f-7a33-4e45-abf4-002aa8641b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81"/>
    <w:rsid w:val="00001174"/>
    <w:rsid w:val="000013EF"/>
    <w:rsid w:val="000032A9"/>
    <w:rsid w:val="00006633"/>
    <w:rsid w:val="00006B28"/>
    <w:rsid w:val="00007123"/>
    <w:rsid w:val="0001136B"/>
    <w:rsid w:val="000222EC"/>
    <w:rsid w:val="0002272C"/>
    <w:rsid w:val="000229CE"/>
    <w:rsid w:val="00024B49"/>
    <w:rsid w:val="00030DAF"/>
    <w:rsid w:val="00030E87"/>
    <w:rsid w:val="000343F4"/>
    <w:rsid w:val="000350CB"/>
    <w:rsid w:val="00040722"/>
    <w:rsid w:val="000439B6"/>
    <w:rsid w:val="000500CB"/>
    <w:rsid w:val="0005210B"/>
    <w:rsid w:val="00052D61"/>
    <w:rsid w:val="00055750"/>
    <w:rsid w:val="0006436D"/>
    <w:rsid w:val="0007229F"/>
    <w:rsid w:val="00073883"/>
    <w:rsid w:val="00075439"/>
    <w:rsid w:val="00076F0C"/>
    <w:rsid w:val="00082026"/>
    <w:rsid w:val="000841B1"/>
    <w:rsid w:val="00085CC7"/>
    <w:rsid w:val="00091020"/>
    <w:rsid w:val="0009105D"/>
    <w:rsid w:val="000A0C84"/>
    <w:rsid w:val="000A0E46"/>
    <w:rsid w:val="000A152E"/>
    <w:rsid w:val="000A25CC"/>
    <w:rsid w:val="000A425E"/>
    <w:rsid w:val="000A4573"/>
    <w:rsid w:val="000A7337"/>
    <w:rsid w:val="000B16CA"/>
    <w:rsid w:val="000B6EAD"/>
    <w:rsid w:val="000C1F20"/>
    <w:rsid w:val="000C2F66"/>
    <w:rsid w:val="000C34D9"/>
    <w:rsid w:val="000C374F"/>
    <w:rsid w:val="000C3B54"/>
    <w:rsid w:val="000C4460"/>
    <w:rsid w:val="000C7ABC"/>
    <w:rsid w:val="000D0E7A"/>
    <w:rsid w:val="000D16FA"/>
    <w:rsid w:val="000D2E81"/>
    <w:rsid w:val="000E1E31"/>
    <w:rsid w:val="000E2CE7"/>
    <w:rsid w:val="000E3FAD"/>
    <w:rsid w:val="000E5483"/>
    <w:rsid w:val="000E64C5"/>
    <w:rsid w:val="000F2E6B"/>
    <w:rsid w:val="000F6362"/>
    <w:rsid w:val="000F68C9"/>
    <w:rsid w:val="000F7940"/>
    <w:rsid w:val="000F7F4E"/>
    <w:rsid w:val="00105D9C"/>
    <w:rsid w:val="00111383"/>
    <w:rsid w:val="00112889"/>
    <w:rsid w:val="001138B1"/>
    <w:rsid w:val="00115202"/>
    <w:rsid w:val="001212FA"/>
    <w:rsid w:val="00122105"/>
    <w:rsid w:val="00122465"/>
    <w:rsid w:val="00125157"/>
    <w:rsid w:val="001276BB"/>
    <w:rsid w:val="0013063E"/>
    <w:rsid w:val="00133B75"/>
    <w:rsid w:val="00134192"/>
    <w:rsid w:val="001349C9"/>
    <w:rsid w:val="001366B7"/>
    <w:rsid w:val="00146D1B"/>
    <w:rsid w:val="0015341F"/>
    <w:rsid w:val="001558EE"/>
    <w:rsid w:val="00155E20"/>
    <w:rsid w:val="00162AA7"/>
    <w:rsid w:val="00162F0A"/>
    <w:rsid w:val="00163E09"/>
    <w:rsid w:val="00166092"/>
    <w:rsid w:val="001677ED"/>
    <w:rsid w:val="001678D7"/>
    <w:rsid w:val="001750AF"/>
    <w:rsid w:val="00177EAB"/>
    <w:rsid w:val="00183125"/>
    <w:rsid w:val="001867CE"/>
    <w:rsid w:val="00190442"/>
    <w:rsid w:val="001A1B0F"/>
    <w:rsid w:val="001A2570"/>
    <w:rsid w:val="001A49BF"/>
    <w:rsid w:val="001A5FCD"/>
    <w:rsid w:val="001B1AA5"/>
    <w:rsid w:val="001B21C5"/>
    <w:rsid w:val="001B6CCC"/>
    <w:rsid w:val="001C0D5E"/>
    <w:rsid w:val="001C5577"/>
    <w:rsid w:val="001D1111"/>
    <w:rsid w:val="001D1DC3"/>
    <w:rsid w:val="001D5521"/>
    <w:rsid w:val="001D7C98"/>
    <w:rsid w:val="001E3704"/>
    <w:rsid w:val="001E6D8B"/>
    <w:rsid w:val="001F36E6"/>
    <w:rsid w:val="001F3FA4"/>
    <w:rsid w:val="001F5355"/>
    <w:rsid w:val="001F7528"/>
    <w:rsid w:val="002073ED"/>
    <w:rsid w:val="00211267"/>
    <w:rsid w:val="002136FD"/>
    <w:rsid w:val="00217521"/>
    <w:rsid w:val="00220B6E"/>
    <w:rsid w:val="0022329C"/>
    <w:rsid w:val="00224AF5"/>
    <w:rsid w:val="00230300"/>
    <w:rsid w:val="00232B82"/>
    <w:rsid w:val="002347D5"/>
    <w:rsid w:val="002405A5"/>
    <w:rsid w:val="00243B3B"/>
    <w:rsid w:val="00245588"/>
    <w:rsid w:val="00247F95"/>
    <w:rsid w:val="00252D6E"/>
    <w:rsid w:val="00254844"/>
    <w:rsid w:val="00254947"/>
    <w:rsid w:val="002563AB"/>
    <w:rsid w:val="00256F30"/>
    <w:rsid w:val="00272A2D"/>
    <w:rsid w:val="0027312A"/>
    <w:rsid w:val="00277A4F"/>
    <w:rsid w:val="002804E2"/>
    <w:rsid w:val="00282C0D"/>
    <w:rsid w:val="00282E75"/>
    <w:rsid w:val="00291E80"/>
    <w:rsid w:val="002921BE"/>
    <w:rsid w:val="00296FB3"/>
    <w:rsid w:val="00297E4F"/>
    <w:rsid w:val="002A043C"/>
    <w:rsid w:val="002A69C6"/>
    <w:rsid w:val="002B09D7"/>
    <w:rsid w:val="002B2DC9"/>
    <w:rsid w:val="002B5FD3"/>
    <w:rsid w:val="002D07D3"/>
    <w:rsid w:val="002D1586"/>
    <w:rsid w:val="002D359C"/>
    <w:rsid w:val="002D474B"/>
    <w:rsid w:val="002D6AC2"/>
    <w:rsid w:val="002D7229"/>
    <w:rsid w:val="002E17EF"/>
    <w:rsid w:val="002E1A02"/>
    <w:rsid w:val="002E2D12"/>
    <w:rsid w:val="002E3382"/>
    <w:rsid w:val="002E3544"/>
    <w:rsid w:val="002E6BE5"/>
    <w:rsid w:val="002E7A58"/>
    <w:rsid w:val="002F0BCD"/>
    <w:rsid w:val="002F1835"/>
    <w:rsid w:val="002F1AEF"/>
    <w:rsid w:val="002F3E32"/>
    <w:rsid w:val="002F63A8"/>
    <w:rsid w:val="00302ABD"/>
    <w:rsid w:val="00305F47"/>
    <w:rsid w:val="00310AE0"/>
    <w:rsid w:val="003118C8"/>
    <w:rsid w:val="00311A88"/>
    <w:rsid w:val="00320BD5"/>
    <w:rsid w:val="0032244B"/>
    <w:rsid w:val="0033385D"/>
    <w:rsid w:val="00334212"/>
    <w:rsid w:val="00336226"/>
    <w:rsid w:val="003365D2"/>
    <w:rsid w:val="003375AB"/>
    <w:rsid w:val="0034215F"/>
    <w:rsid w:val="00342BB6"/>
    <w:rsid w:val="003435E8"/>
    <w:rsid w:val="00343A9C"/>
    <w:rsid w:val="00347B8B"/>
    <w:rsid w:val="00351CED"/>
    <w:rsid w:val="003548DD"/>
    <w:rsid w:val="00364E90"/>
    <w:rsid w:val="0036635E"/>
    <w:rsid w:val="00367048"/>
    <w:rsid w:val="00367B04"/>
    <w:rsid w:val="00367B16"/>
    <w:rsid w:val="00375CD8"/>
    <w:rsid w:val="003761C1"/>
    <w:rsid w:val="00376467"/>
    <w:rsid w:val="00380987"/>
    <w:rsid w:val="0038285F"/>
    <w:rsid w:val="00387819"/>
    <w:rsid w:val="00394AE6"/>
    <w:rsid w:val="00395B62"/>
    <w:rsid w:val="00397F98"/>
    <w:rsid w:val="003A1D06"/>
    <w:rsid w:val="003A2B2F"/>
    <w:rsid w:val="003A3EFD"/>
    <w:rsid w:val="003A444B"/>
    <w:rsid w:val="003A4DEA"/>
    <w:rsid w:val="003A7421"/>
    <w:rsid w:val="003A7B9F"/>
    <w:rsid w:val="003B2390"/>
    <w:rsid w:val="003B2BFA"/>
    <w:rsid w:val="003B3359"/>
    <w:rsid w:val="003B3404"/>
    <w:rsid w:val="003B5009"/>
    <w:rsid w:val="003B5499"/>
    <w:rsid w:val="003C2674"/>
    <w:rsid w:val="003C2AA4"/>
    <w:rsid w:val="003C2D1A"/>
    <w:rsid w:val="003C5C33"/>
    <w:rsid w:val="003C6E40"/>
    <w:rsid w:val="003D15E5"/>
    <w:rsid w:val="003D2074"/>
    <w:rsid w:val="003D5CBE"/>
    <w:rsid w:val="003E180C"/>
    <w:rsid w:val="003E22DB"/>
    <w:rsid w:val="003E2FC3"/>
    <w:rsid w:val="003E4FA0"/>
    <w:rsid w:val="003E5B9C"/>
    <w:rsid w:val="003F1CCB"/>
    <w:rsid w:val="003F219D"/>
    <w:rsid w:val="003F2F97"/>
    <w:rsid w:val="00401351"/>
    <w:rsid w:val="004025D3"/>
    <w:rsid w:val="00403631"/>
    <w:rsid w:val="00404275"/>
    <w:rsid w:val="00405D8E"/>
    <w:rsid w:val="00406704"/>
    <w:rsid w:val="00411910"/>
    <w:rsid w:val="004146F5"/>
    <w:rsid w:val="00424B97"/>
    <w:rsid w:val="00425CFB"/>
    <w:rsid w:val="004279D3"/>
    <w:rsid w:val="004326B4"/>
    <w:rsid w:val="00433CE2"/>
    <w:rsid w:val="00433FA3"/>
    <w:rsid w:val="004379BD"/>
    <w:rsid w:val="00440FE9"/>
    <w:rsid w:val="00443A51"/>
    <w:rsid w:val="004446BD"/>
    <w:rsid w:val="00446240"/>
    <w:rsid w:val="0044727C"/>
    <w:rsid w:val="004514B4"/>
    <w:rsid w:val="00451EFF"/>
    <w:rsid w:val="004545B0"/>
    <w:rsid w:val="00460CB5"/>
    <w:rsid w:val="00461369"/>
    <w:rsid w:val="00466407"/>
    <w:rsid w:val="0046683F"/>
    <w:rsid w:val="00466FCF"/>
    <w:rsid w:val="00472B47"/>
    <w:rsid w:val="00474B95"/>
    <w:rsid w:val="00474DD1"/>
    <w:rsid w:val="004777F4"/>
    <w:rsid w:val="004803C6"/>
    <w:rsid w:val="00480B63"/>
    <w:rsid w:val="004813E0"/>
    <w:rsid w:val="00483DDC"/>
    <w:rsid w:val="00485A13"/>
    <w:rsid w:val="00487097"/>
    <w:rsid w:val="004900CF"/>
    <w:rsid w:val="00492896"/>
    <w:rsid w:val="00495086"/>
    <w:rsid w:val="00495992"/>
    <w:rsid w:val="00495E94"/>
    <w:rsid w:val="0049619C"/>
    <w:rsid w:val="0049687D"/>
    <w:rsid w:val="004A70AD"/>
    <w:rsid w:val="004A7651"/>
    <w:rsid w:val="004B5981"/>
    <w:rsid w:val="004B73DC"/>
    <w:rsid w:val="004C1265"/>
    <w:rsid w:val="004C152B"/>
    <w:rsid w:val="004C1794"/>
    <w:rsid w:val="004C1DF4"/>
    <w:rsid w:val="004C2EA5"/>
    <w:rsid w:val="004C36B7"/>
    <w:rsid w:val="004C53CB"/>
    <w:rsid w:val="004C54CE"/>
    <w:rsid w:val="004C7FD6"/>
    <w:rsid w:val="004D007C"/>
    <w:rsid w:val="004D4894"/>
    <w:rsid w:val="004E012D"/>
    <w:rsid w:val="004E3278"/>
    <w:rsid w:val="004E3325"/>
    <w:rsid w:val="004F296C"/>
    <w:rsid w:val="004F3DAD"/>
    <w:rsid w:val="004F50DA"/>
    <w:rsid w:val="0051244C"/>
    <w:rsid w:val="00512654"/>
    <w:rsid w:val="00513A6F"/>
    <w:rsid w:val="00513EAC"/>
    <w:rsid w:val="005143DC"/>
    <w:rsid w:val="00515AE8"/>
    <w:rsid w:val="005167B3"/>
    <w:rsid w:val="00520411"/>
    <w:rsid w:val="00521C5C"/>
    <w:rsid w:val="00524F7F"/>
    <w:rsid w:val="00525DBD"/>
    <w:rsid w:val="005261FF"/>
    <w:rsid w:val="00527825"/>
    <w:rsid w:val="00533120"/>
    <w:rsid w:val="0053336A"/>
    <w:rsid w:val="00536E3F"/>
    <w:rsid w:val="00537933"/>
    <w:rsid w:val="0054591F"/>
    <w:rsid w:val="00547013"/>
    <w:rsid w:val="00550BD6"/>
    <w:rsid w:val="00554654"/>
    <w:rsid w:val="00555A6C"/>
    <w:rsid w:val="0055611A"/>
    <w:rsid w:val="00557C59"/>
    <w:rsid w:val="005626C3"/>
    <w:rsid w:val="00563F99"/>
    <w:rsid w:val="00566C7B"/>
    <w:rsid w:val="005708AC"/>
    <w:rsid w:val="00570940"/>
    <w:rsid w:val="005709D7"/>
    <w:rsid w:val="005716D4"/>
    <w:rsid w:val="00571C7C"/>
    <w:rsid w:val="00572026"/>
    <w:rsid w:val="005764D4"/>
    <w:rsid w:val="005808DF"/>
    <w:rsid w:val="00583096"/>
    <w:rsid w:val="0058497E"/>
    <w:rsid w:val="00586AC4"/>
    <w:rsid w:val="00587FCB"/>
    <w:rsid w:val="00595E2E"/>
    <w:rsid w:val="005A0D77"/>
    <w:rsid w:val="005A5177"/>
    <w:rsid w:val="005B5C85"/>
    <w:rsid w:val="005B708A"/>
    <w:rsid w:val="005C1C35"/>
    <w:rsid w:val="005C4A5E"/>
    <w:rsid w:val="005C4B6C"/>
    <w:rsid w:val="005C68E7"/>
    <w:rsid w:val="005D1974"/>
    <w:rsid w:val="005D2089"/>
    <w:rsid w:val="005D320C"/>
    <w:rsid w:val="005D478F"/>
    <w:rsid w:val="005E033B"/>
    <w:rsid w:val="005E2B08"/>
    <w:rsid w:val="005E31CC"/>
    <w:rsid w:val="005E35F0"/>
    <w:rsid w:val="005E715D"/>
    <w:rsid w:val="005F068C"/>
    <w:rsid w:val="005F19B0"/>
    <w:rsid w:val="005F1EDA"/>
    <w:rsid w:val="005F67DB"/>
    <w:rsid w:val="00602449"/>
    <w:rsid w:val="00603999"/>
    <w:rsid w:val="006047EB"/>
    <w:rsid w:val="0060508F"/>
    <w:rsid w:val="00605AE4"/>
    <w:rsid w:val="0060613C"/>
    <w:rsid w:val="00606A47"/>
    <w:rsid w:val="006102D2"/>
    <w:rsid w:val="00612D4F"/>
    <w:rsid w:val="0061466F"/>
    <w:rsid w:val="00614B7C"/>
    <w:rsid w:val="00615F79"/>
    <w:rsid w:val="00617809"/>
    <w:rsid w:val="00617BFE"/>
    <w:rsid w:val="00621431"/>
    <w:rsid w:val="0062260A"/>
    <w:rsid w:val="0062278F"/>
    <w:rsid w:val="00626E8C"/>
    <w:rsid w:val="00627A8A"/>
    <w:rsid w:val="00632041"/>
    <w:rsid w:val="006333B2"/>
    <w:rsid w:val="006339A9"/>
    <w:rsid w:val="00633A1B"/>
    <w:rsid w:val="00635F36"/>
    <w:rsid w:val="00636AB4"/>
    <w:rsid w:val="00637D39"/>
    <w:rsid w:val="00641832"/>
    <w:rsid w:val="006435D8"/>
    <w:rsid w:val="006478B7"/>
    <w:rsid w:val="0065033D"/>
    <w:rsid w:val="00654C87"/>
    <w:rsid w:val="00663442"/>
    <w:rsid w:val="00665D38"/>
    <w:rsid w:val="00665E87"/>
    <w:rsid w:val="006676A6"/>
    <w:rsid w:val="00671C3E"/>
    <w:rsid w:val="0067222D"/>
    <w:rsid w:val="00672F8E"/>
    <w:rsid w:val="006748C6"/>
    <w:rsid w:val="006754FD"/>
    <w:rsid w:val="0067778B"/>
    <w:rsid w:val="00682771"/>
    <w:rsid w:val="006844DF"/>
    <w:rsid w:val="006845B3"/>
    <w:rsid w:val="00684BC8"/>
    <w:rsid w:val="00685B9F"/>
    <w:rsid w:val="00685EAC"/>
    <w:rsid w:val="006861FB"/>
    <w:rsid w:val="00693C5F"/>
    <w:rsid w:val="006A16C9"/>
    <w:rsid w:val="006A5F7E"/>
    <w:rsid w:val="006B10B5"/>
    <w:rsid w:val="006B3090"/>
    <w:rsid w:val="006B3700"/>
    <w:rsid w:val="006B6D50"/>
    <w:rsid w:val="006D51FD"/>
    <w:rsid w:val="006D5AF3"/>
    <w:rsid w:val="006D6034"/>
    <w:rsid w:val="006D6275"/>
    <w:rsid w:val="006D773D"/>
    <w:rsid w:val="006E0334"/>
    <w:rsid w:val="006E0BCA"/>
    <w:rsid w:val="006E46DF"/>
    <w:rsid w:val="006E6686"/>
    <w:rsid w:val="006F0B7B"/>
    <w:rsid w:val="006F1A63"/>
    <w:rsid w:val="006F227F"/>
    <w:rsid w:val="006F6942"/>
    <w:rsid w:val="00700AC8"/>
    <w:rsid w:val="007079DE"/>
    <w:rsid w:val="0071348F"/>
    <w:rsid w:val="00713CD1"/>
    <w:rsid w:val="0071510F"/>
    <w:rsid w:val="00715A74"/>
    <w:rsid w:val="00715CDF"/>
    <w:rsid w:val="007161EF"/>
    <w:rsid w:val="00716D8D"/>
    <w:rsid w:val="00717140"/>
    <w:rsid w:val="00721CDF"/>
    <w:rsid w:val="00723FF8"/>
    <w:rsid w:val="007303ED"/>
    <w:rsid w:val="00731008"/>
    <w:rsid w:val="007315E0"/>
    <w:rsid w:val="00734BCD"/>
    <w:rsid w:val="00740B05"/>
    <w:rsid w:val="00741A09"/>
    <w:rsid w:val="00743F75"/>
    <w:rsid w:val="00743F81"/>
    <w:rsid w:val="0074596C"/>
    <w:rsid w:val="00747FF8"/>
    <w:rsid w:val="0075076D"/>
    <w:rsid w:val="00751B4E"/>
    <w:rsid w:val="00752EDF"/>
    <w:rsid w:val="00757599"/>
    <w:rsid w:val="00757E7F"/>
    <w:rsid w:val="00763279"/>
    <w:rsid w:val="00764496"/>
    <w:rsid w:val="00767F0B"/>
    <w:rsid w:val="00770C81"/>
    <w:rsid w:val="007724D0"/>
    <w:rsid w:val="00772951"/>
    <w:rsid w:val="00772A94"/>
    <w:rsid w:val="00774011"/>
    <w:rsid w:val="00775CDB"/>
    <w:rsid w:val="0077661C"/>
    <w:rsid w:val="00777429"/>
    <w:rsid w:val="007810BA"/>
    <w:rsid w:val="00783B1F"/>
    <w:rsid w:val="007855F3"/>
    <w:rsid w:val="00790F96"/>
    <w:rsid w:val="007955CF"/>
    <w:rsid w:val="007A0471"/>
    <w:rsid w:val="007A1B3A"/>
    <w:rsid w:val="007A3372"/>
    <w:rsid w:val="007A4F6C"/>
    <w:rsid w:val="007A6FC6"/>
    <w:rsid w:val="007B09E5"/>
    <w:rsid w:val="007B2A5B"/>
    <w:rsid w:val="007B30F3"/>
    <w:rsid w:val="007B556E"/>
    <w:rsid w:val="007C0E93"/>
    <w:rsid w:val="007C3454"/>
    <w:rsid w:val="007C59F3"/>
    <w:rsid w:val="007C6086"/>
    <w:rsid w:val="007D33E0"/>
    <w:rsid w:val="007D34E1"/>
    <w:rsid w:val="007D7DF8"/>
    <w:rsid w:val="007E0FC1"/>
    <w:rsid w:val="007E1CC8"/>
    <w:rsid w:val="007E2058"/>
    <w:rsid w:val="007E4696"/>
    <w:rsid w:val="007E7B30"/>
    <w:rsid w:val="007F08F1"/>
    <w:rsid w:val="007F4BE0"/>
    <w:rsid w:val="0080079C"/>
    <w:rsid w:val="008009F8"/>
    <w:rsid w:val="0080203C"/>
    <w:rsid w:val="008029A1"/>
    <w:rsid w:val="0080467F"/>
    <w:rsid w:val="008052F7"/>
    <w:rsid w:val="00813101"/>
    <w:rsid w:val="00814E0C"/>
    <w:rsid w:val="00815375"/>
    <w:rsid w:val="00817098"/>
    <w:rsid w:val="00817302"/>
    <w:rsid w:val="00817CE4"/>
    <w:rsid w:val="00821756"/>
    <w:rsid w:val="00826097"/>
    <w:rsid w:val="0082662F"/>
    <w:rsid w:val="00827F70"/>
    <w:rsid w:val="008301B9"/>
    <w:rsid w:val="00832ACE"/>
    <w:rsid w:val="0083514A"/>
    <w:rsid w:val="00836618"/>
    <w:rsid w:val="00836C86"/>
    <w:rsid w:val="008417DE"/>
    <w:rsid w:val="00843077"/>
    <w:rsid w:val="00845F79"/>
    <w:rsid w:val="00847971"/>
    <w:rsid w:val="00856DEF"/>
    <w:rsid w:val="008573FF"/>
    <w:rsid w:val="00860D29"/>
    <w:rsid w:val="00862CFB"/>
    <w:rsid w:val="00863854"/>
    <w:rsid w:val="00864AF9"/>
    <w:rsid w:val="00864F64"/>
    <w:rsid w:val="0086569C"/>
    <w:rsid w:val="008667A0"/>
    <w:rsid w:val="008672B8"/>
    <w:rsid w:val="0087288E"/>
    <w:rsid w:val="008736D1"/>
    <w:rsid w:val="00875E01"/>
    <w:rsid w:val="00877418"/>
    <w:rsid w:val="008779D5"/>
    <w:rsid w:val="00880ECB"/>
    <w:rsid w:val="008816F6"/>
    <w:rsid w:val="0088232A"/>
    <w:rsid w:val="008830DC"/>
    <w:rsid w:val="008831CC"/>
    <w:rsid w:val="0088502F"/>
    <w:rsid w:val="008909D1"/>
    <w:rsid w:val="00892668"/>
    <w:rsid w:val="008A122F"/>
    <w:rsid w:val="008A736D"/>
    <w:rsid w:val="008A7937"/>
    <w:rsid w:val="008B6BCA"/>
    <w:rsid w:val="008C1B85"/>
    <w:rsid w:val="008C2343"/>
    <w:rsid w:val="008C2EC7"/>
    <w:rsid w:val="008C313F"/>
    <w:rsid w:val="008C4154"/>
    <w:rsid w:val="008C4D8F"/>
    <w:rsid w:val="008C6F90"/>
    <w:rsid w:val="008D3A77"/>
    <w:rsid w:val="008D43A4"/>
    <w:rsid w:val="008D50DF"/>
    <w:rsid w:val="008E0087"/>
    <w:rsid w:val="008E5E1B"/>
    <w:rsid w:val="008E5F5D"/>
    <w:rsid w:val="008E67DB"/>
    <w:rsid w:val="008F2708"/>
    <w:rsid w:val="008F4B82"/>
    <w:rsid w:val="008F6066"/>
    <w:rsid w:val="009014ED"/>
    <w:rsid w:val="00901A7E"/>
    <w:rsid w:val="00904B7B"/>
    <w:rsid w:val="00911D19"/>
    <w:rsid w:val="00913DEE"/>
    <w:rsid w:val="0091506A"/>
    <w:rsid w:val="00915ACD"/>
    <w:rsid w:val="00916DFA"/>
    <w:rsid w:val="00917900"/>
    <w:rsid w:val="00921AE6"/>
    <w:rsid w:val="00921E0D"/>
    <w:rsid w:val="009229EF"/>
    <w:rsid w:val="00924CB2"/>
    <w:rsid w:val="009253C3"/>
    <w:rsid w:val="009301AC"/>
    <w:rsid w:val="00931FFE"/>
    <w:rsid w:val="00932045"/>
    <w:rsid w:val="009328A7"/>
    <w:rsid w:val="00934314"/>
    <w:rsid w:val="009358AA"/>
    <w:rsid w:val="00935EFA"/>
    <w:rsid w:val="0093706A"/>
    <w:rsid w:val="00940341"/>
    <w:rsid w:val="009406F3"/>
    <w:rsid w:val="0094260B"/>
    <w:rsid w:val="00942763"/>
    <w:rsid w:val="00942BC6"/>
    <w:rsid w:val="00944687"/>
    <w:rsid w:val="00945215"/>
    <w:rsid w:val="00945FCD"/>
    <w:rsid w:val="00947BA5"/>
    <w:rsid w:val="00947D76"/>
    <w:rsid w:val="0095041A"/>
    <w:rsid w:val="009518CD"/>
    <w:rsid w:val="00954407"/>
    <w:rsid w:val="009556FD"/>
    <w:rsid w:val="00955841"/>
    <w:rsid w:val="009559CC"/>
    <w:rsid w:val="0096155D"/>
    <w:rsid w:val="00962D38"/>
    <w:rsid w:val="00962E43"/>
    <w:rsid w:val="00963F69"/>
    <w:rsid w:val="009655D6"/>
    <w:rsid w:val="0096688C"/>
    <w:rsid w:val="00970094"/>
    <w:rsid w:val="009700CC"/>
    <w:rsid w:val="00976C00"/>
    <w:rsid w:val="0097728D"/>
    <w:rsid w:val="00977A33"/>
    <w:rsid w:val="00982B51"/>
    <w:rsid w:val="0098673C"/>
    <w:rsid w:val="00990DB1"/>
    <w:rsid w:val="00991323"/>
    <w:rsid w:val="00991759"/>
    <w:rsid w:val="009963F2"/>
    <w:rsid w:val="009A04D3"/>
    <w:rsid w:val="009A1481"/>
    <w:rsid w:val="009A2C2E"/>
    <w:rsid w:val="009A333C"/>
    <w:rsid w:val="009A4C94"/>
    <w:rsid w:val="009B0423"/>
    <w:rsid w:val="009B13EF"/>
    <w:rsid w:val="009B2575"/>
    <w:rsid w:val="009B39D4"/>
    <w:rsid w:val="009B5067"/>
    <w:rsid w:val="009B584D"/>
    <w:rsid w:val="009B5B1D"/>
    <w:rsid w:val="009B7A18"/>
    <w:rsid w:val="009B7E32"/>
    <w:rsid w:val="009C016C"/>
    <w:rsid w:val="009C05C9"/>
    <w:rsid w:val="009C1ADD"/>
    <w:rsid w:val="009C3FD9"/>
    <w:rsid w:val="009C545A"/>
    <w:rsid w:val="009C57E8"/>
    <w:rsid w:val="009D00C0"/>
    <w:rsid w:val="009D3190"/>
    <w:rsid w:val="009D6D21"/>
    <w:rsid w:val="009E14F4"/>
    <w:rsid w:val="009E1513"/>
    <w:rsid w:val="009E1A5C"/>
    <w:rsid w:val="009E1B63"/>
    <w:rsid w:val="009E27AD"/>
    <w:rsid w:val="009E2AA9"/>
    <w:rsid w:val="009E5395"/>
    <w:rsid w:val="009E699E"/>
    <w:rsid w:val="009E7894"/>
    <w:rsid w:val="009F1411"/>
    <w:rsid w:val="009F31E7"/>
    <w:rsid w:val="009F6A43"/>
    <w:rsid w:val="009F6E4D"/>
    <w:rsid w:val="00A010BF"/>
    <w:rsid w:val="00A042AB"/>
    <w:rsid w:val="00A05D63"/>
    <w:rsid w:val="00A07AAE"/>
    <w:rsid w:val="00A1048B"/>
    <w:rsid w:val="00A112E7"/>
    <w:rsid w:val="00A1385F"/>
    <w:rsid w:val="00A1463F"/>
    <w:rsid w:val="00A15069"/>
    <w:rsid w:val="00A16E5E"/>
    <w:rsid w:val="00A3368E"/>
    <w:rsid w:val="00A360B9"/>
    <w:rsid w:val="00A36177"/>
    <w:rsid w:val="00A406FB"/>
    <w:rsid w:val="00A45DCC"/>
    <w:rsid w:val="00A46B42"/>
    <w:rsid w:val="00A4734E"/>
    <w:rsid w:val="00A5015E"/>
    <w:rsid w:val="00A52D4A"/>
    <w:rsid w:val="00A607B7"/>
    <w:rsid w:val="00A61A62"/>
    <w:rsid w:val="00A61EFF"/>
    <w:rsid w:val="00A62F8E"/>
    <w:rsid w:val="00A7382B"/>
    <w:rsid w:val="00A74AEC"/>
    <w:rsid w:val="00A75978"/>
    <w:rsid w:val="00A77351"/>
    <w:rsid w:val="00A77793"/>
    <w:rsid w:val="00A852A9"/>
    <w:rsid w:val="00A85DB7"/>
    <w:rsid w:val="00A867C7"/>
    <w:rsid w:val="00A8786E"/>
    <w:rsid w:val="00A90222"/>
    <w:rsid w:val="00A924EA"/>
    <w:rsid w:val="00A965B4"/>
    <w:rsid w:val="00AB045C"/>
    <w:rsid w:val="00AB0D9B"/>
    <w:rsid w:val="00AB3E56"/>
    <w:rsid w:val="00AB5F1B"/>
    <w:rsid w:val="00AC2E58"/>
    <w:rsid w:val="00AC3777"/>
    <w:rsid w:val="00AC381F"/>
    <w:rsid w:val="00AC4CF5"/>
    <w:rsid w:val="00AC52FE"/>
    <w:rsid w:val="00AD1327"/>
    <w:rsid w:val="00AD1956"/>
    <w:rsid w:val="00AD463E"/>
    <w:rsid w:val="00AD54FE"/>
    <w:rsid w:val="00AD6C77"/>
    <w:rsid w:val="00AD72DE"/>
    <w:rsid w:val="00AE0ECD"/>
    <w:rsid w:val="00AE2D80"/>
    <w:rsid w:val="00AE501D"/>
    <w:rsid w:val="00AE61FC"/>
    <w:rsid w:val="00AE7094"/>
    <w:rsid w:val="00AE7281"/>
    <w:rsid w:val="00AF3E45"/>
    <w:rsid w:val="00AF4418"/>
    <w:rsid w:val="00AF4A2F"/>
    <w:rsid w:val="00AF5043"/>
    <w:rsid w:val="00B00438"/>
    <w:rsid w:val="00B00CD5"/>
    <w:rsid w:val="00B102DF"/>
    <w:rsid w:val="00B109C3"/>
    <w:rsid w:val="00B12AEC"/>
    <w:rsid w:val="00B1586A"/>
    <w:rsid w:val="00B16E6E"/>
    <w:rsid w:val="00B202F9"/>
    <w:rsid w:val="00B2278E"/>
    <w:rsid w:val="00B2569A"/>
    <w:rsid w:val="00B302C6"/>
    <w:rsid w:val="00B30D65"/>
    <w:rsid w:val="00B35BDD"/>
    <w:rsid w:val="00B3617E"/>
    <w:rsid w:val="00B40B8D"/>
    <w:rsid w:val="00B43656"/>
    <w:rsid w:val="00B45EAB"/>
    <w:rsid w:val="00B46006"/>
    <w:rsid w:val="00B46C48"/>
    <w:rsid w:val="00B516A0"/>
    <w:rsid w:val="00B5176F"/>
    <w:rsid w:val="00B525BA"/>
    <w:rsid w:val="00B56C5C"/>
    <w:rsid w:val="00B625C1"/>
    <w:rsid w:val="00B72074"/>
    <w:rsid w:val="00B72E63"/>
    <w:rsid w:val="00B7617B"/>
    <w:rsid w:val="00B7686E"/>
    <w:rsid w:val="00B77D22"/>
    <w:rsid w:val="00B80040"/>
    <w:rsid w:val="00B80741"/>
    <w:rsid w:val="00B80D51"/>
    <w:rsid w:val="00B816C5"/>
    <w:rsid w:val="00B82177"/>
    <w:rsid w:val="00B84908"/>
    <w:rsid w:val="00B85178"/>
    <w:rsid w:val="00B85C04"/>
    <w:rsid w:val="00B8644B"/>
    <w:rsid w:val="00B87D70"/>
    <w:rsid w:val="00B901FC"/>
    <w:rsid w:val="00B9397F"/>
    <w:rsid w:val="00B945D4"/>
    <w:rsid w:val="00B97850"/>
    <w:rsid w:val="00BA1DA0"/>
    <w:rsid w:val="00BA2456"/>
    <w:rsid w:val="00BA2C49"/>
    <w:rsid w:val="00BA3EE2"/>
    <w:rsid w:val="00BA3EEF"/>
    <w:rsid w:val="00BB49E0"/>
    <w:rsid w:val="00BB55AF"/>
    <w:rsid w:val="00BB66CF"/>
    <w:rsid w:val="00BC09E9"/>
    <w:rsid w:val="00BC3A1B"/>
    <w:rsid w:val="00BC67F1"/>
    <w:rsid w:val="00BD0F3D"/>
    <w:rsid w:val="00BD1189"/>
    <w:rsid w:val="00BD6F39"/>
    <w:rsid w:val="00BD7093"/>
    <w:rsid w:val="00BD7655"/>
    <w:rsid w:val="00BE2B51"/>
    <w:rsid w:val="00BE781A"/>
    <w:rsid w:val="00BF021E"/>
    <w:rsid w:val="00BF5588"/>
    <w:rsid w:val="00BF5914"/>
    <w:rsid w:val="00BF7621"/>
    <w:rsid w:val="00C022D5"/>
    <w:rsid w:val="00C03468"/>
    <w:rsid w:val="00C10712"/>
    <w:rsid w:val="00C1251E"/>
    <w:rsid w:val="00C14EE3"/>
    <w:rsid w:val="00C166F2"/>
    <w:rsid w:val="00C16ED9"/>
    <w:rsid w:val="00C17C32"/>
    <w:rsid w:val="00C20393"/>
    <w:rsid w:val="00C22544"/>
    <w:rsid w:val="00C2394A"/>
    <w:rsid w:val="00C24E39"/>
    <w:rsid w:val="00C3111C"/>
    <w:rsid w:val="00C350A7"/>
    <w:rsid w:val="00C35C1A"/>
    <w:rsid w:val="00C37237"/>
    <w:rsid w:val="00C40B43"/>
    <w:rsid w:val="00C429A0"/>
    <w:rsid w:val="00C46B7B"/>
    <w:rsid w:val="00C471E4"/>
    <w:rsid w:val="00C4734C"/>
    <w:rsid w:val="00C47DDF"/>
    <w:rsid w:val="00C51057"/>
    <w:rsid w:val="00C5227B"/>
    <w:rsid w:val="00C5232E"/>
    <w:rsid w:val="00C54DF0"/>
    <w:rsid w:val="00C60C70"/>
    <w:rsid w:val="00C63881"/>
    <w:rsid w:val="00C643E1"/>
    <w:rsid w:val="00C666A2"/>
    <w:rsid w:val="00C67568"/>
    <w:rsid w:val="00C70963"/>
    <w:rsid w:val="00C7137D"/>
    <w:rsid w:val="00C75362"/>
    <w:rsid w:val="00C765DB"/>
    <w:rsid w:val="00C82115"/>
    <w:rsid w:val="00C82F68"/>
    <w:rsid w:val="00C84EBF"/>
    <w:rsid w:val="00C855D9"/>
    <w:rsid w:val="00C86712"/>
    <w:rsid w:val="00C87C69"/>
    <w:rsid w:val="00C9195A"/>
    <w:rsid w:val="00C91F65"/>
    <w:rsid w:val="00C92838"/>
    <w:rsid w:val="00C94BDD"/>
    <w:rsid w:val="00C959FA"/>
    <w:rsid w:val="00C9720E"/>
    <w:rsid w:val="00C97BD8"/>
    <w:rsid w:val="00C97BE2"/>
    <w:rsid w:val="00CA0EC0"/>
    <w:rsid w:val="00CA13D7"/>
    <w:rsid w:val="00CA3633"/>
    <w:rsid w:val="00CA4AE3"/>
    <w:rsid w:val="00CA7A86"/>
    <w:rsid w:val="00CB0A63"/>
    <w:rsid w:val="00CB474F"/>
    <w:rsid w:val="00CC0EF8"/>
    <w:rsid w:val="00CC1BB5"/>
    <w:rsid w:val="00CC5D3C"/>
    <w:rsid w:val="00CC625B"/>
    <w:rsid w:val="00CD046C"/>
    <w:rsid w:val="00CD1B37"/>
    <w:rsid w:val="00CD21B0"/>
    <w:rsid w:val="00CD3FE2"/>
    <w:rsid w:val="00CD602C"/>
    <w:rsid w:val="00CE083B"/>
    <w:rsid w:val="00CE0D3E"/>
    <w:rsid w:val="00CE3CB8"/>
    <w:rsid w:val="00CE4C6A"/>
    <w:rsid w:val="00CE63FC"/>
    <w:rsid w:val="00CF0147"/>
    <w:rsid w:val="00CF33C6"/>
    <w:rsid w:val="00CF3B43"/>
    <w:rsid w:val="00CF3BD2"/>
    <w:rsid w:val="00CF7BD0"/>
    <w:rsid w:val="00D01B62"/>
    <w:rsid w:val="00D02AB9"/>
    <w:rsid w:val="00D0382A"/>
    <w:rsid w:val="00D04621"/>
    <w:rsid w:val="00D06ECE"/>
    <w:rsid w:val="00D11007"/>
    <w:rsid w:val="00D11220"/>
    <w:rsid w:val="00D1127C"/>
    <w:rsid w:val="00D13964"/>
    <w:rsid w:val="00D139F0"/>
    <w:rsid w:val="00D16ECA"/>
    <w:rsid w:val="00D17954"/>
    <w:rsid w:val="00D2109C"/>
    <w:rsid w:val="00D223D9"/>
    <w:rsid w:val="00D2290F"/>
    <w:rsid w:val="00D235E1"/>
    <w:rsid w:val="00D247C7"/>
    <w:rsid w:val="00D249E2"/>
    <w:rsid w:val="00D254E1"/>
    <w:rsid w:val="00D25C6D"/>
    <w:rsid w:val="00D327FF"/>
    <w:rsid w:val="00D33116"/>
    <w:rsid w:val="00D33644"/>
    <w:rsid w:val="00D33926"/>
    <w:rsid w:val="00D33DCE"/>
    <w:rsid w:val="00D34726"/>
    <w:rsid w:val="00D34846"/>
    <w:rsid w:val="00D34BE8"/>
    <w:rsid w:val="00D34CEA"/>
    <w:rsid w:val="00D360CB"/>
    <w:rsid w:val="00D37C9B"/>
    <w:rsid w:val="00D43E2B"/>
    <w:rsid w:val="00D470C0"/>
    <w:rsid w:val="00D521AE"/>
    <w:rsid w:val="00D566C0"/>
    <w:rsid w:val="00D60CFA"/>
    <w:rsid w:val="00D613F2"/>
    <w:rsid w:val="00D617B3"/>
    <w:rsid w:val="00D61DDF"/>
    <w:rsid w:val="00D6242D"/>
    <w:rsid w:val="00D66C07"/>
    <w:rsid w:val="00D67EA4"/>
    <w:rsid w:val="00D7468D"/>
    <w:rsid w:val="00D77641"/>
    <w:rsid w:val="00D81B2F"/>
    <w:rsid w:val="00D82B2C"/>
    <w:rsid w:val="00D8416C"/>
    <w:rsid w:val="00D8614B"/>
    <w:rsid w:val="00D86460"/>
    <w:rsid w:val="00D87DB5"/>
    <w:rsid w:val="00D948A0"/>
    <w:rsid w:val="00D94C81"/>
    <w:rsid w:val="00D94D76"/>
    <w:rsid w:val="00D974F2"/>
    <w:rsid w:val="00DA1BEA"/>
    <w:rsid w:val="00DA3112"/>
    <w:rsid w:val="00DA3152"/>
    <w:rsid w:val="00DA48AA"/>
    <w:rsid w:val="00DA4ABD"/>
    <w:rsid w:val="00DB0D52"/>
    <w:rsid w:val="00DB468C"/>
    <w:rsid w:val="00DB6D36"/>
    <w:rsid w:val="00DB6FED"/>
    <w:rsid w:val="00DC22FF"/>
    <w:rsid w:val="00DC4698"/>
    <w:rsid w:val="00DC52EA"/>
    <w:rsid w:val="00DC559D"/>
    <w:rsid w:val="00DC5D3F"/>
    <w:rsid w:val="00DC6427"/>
    <w:rsid w:val="00DC6ACF"/>
    <w:rsid w:val="00DD2713"/>
    <w:rsid w:val="00DE0BFA"/>
    <w:rsid w:val="00DE1499"/>
    <w:rsid w:val="00DE195F"/>
    <w:rsid w:val="00DE2630"/>
    <w:rsid w:val="00DE2CB6"/>
    <w:rsid w:val="00DE45E0"/>
    <w:rsid w:val="00DE5ABD"/>
    <w:rsid w:val="00DE747A"/>
    <w:rsid w:val="00DE79C9"/>
    <w:rsid w:val="00DF0B24"/>
    <w:rsid w:val="00DF162D"/>
    <w:rsid w:val="00DF2B48"/>
    <w:rsid w:val="00DF46A8"/>
    <w:rsid w:val="00DF59D6"/>
    <w:rsid w:val="00DF6085"/>
    <w:rsid w:val="00DF656F"/>
    <w:rsid w:val="00DF6841"/>
    <w:rsid w:val="00DF70AF"/>
    <w:rsid w:val="00DF70F9"/>
    <w:rsid w:val="00E034B1"/>
    <w:rsid w:val="00E0353A"/>
    <w:rsid w:val="00E0421A"/>
    <w:rsid w:val="00E0744C"/>
    <w:rsid w:val="00E10B10"/>
    <w:rsid w:val="00E113EB"/>
    <w:rsid w:val="00E13431"/>
    <w:rsid w:val="00E13D88"/>
    <w:rsid w:val="00E15EF1"/>
    <w:rsid w:val="00E164CA"/>
    <w:rsid w:val="00E171E4"/>
    <w:rsid w:val="00E21BAE"/>
    <w:rsid w:val="00E228BD"/>
    <w:rsid w:val="00E22C65"/>
    <w:rsid w:val="00E251F9"/>
    <w:rsid w:val="00E27A0E"/>
    <w:rsid w:val="00E27CB7"/>
    <w:rsid w:val="00E30CF8"/>
    <w:rsid w:val="00E3169F"/>
    <w:rsid w:val="00E31A4E"/>
    <w:rsid w:val="00E31E64"/>
    <w:rsid w:val="00E33EBB"/>
    <w:rsid w:val="00E35976"/>
    <w:rsid w:val="00E44B19"/>
    <w:rsid w:val="00E452C1"/>
    <w:rsid w:val="00E56D33"/>
    <w:rsid w:val="00E60C5C"/>
    <w:rsid w:val="00E61B0F"/>
    <w:rsid w:val="00E6265D"/>
    <w:rsid w:val="00E62DC1"/>
    <w:rsid w:val="00E669D3"/>
    <w:rsid w:val="00E67128"/>
    <w:rsid w:val="00E70DA7"/>
    <w:rsid w:val="00E71073"/>
    <w:rsid w:val="00E7195F"/>
    <w:rsid w:val="00E72614"/>
    <w:rsid w:val="00E759BF"/>
    <w:rsid w:val="00E768B6"/>
    <w:rsid w:val="00E83CBF"/>
    <w:rsid w:val="00E84161"/>
    <w:rsid w:val="00E8561B"/>
    <w:rsid w:val="00E909AC"/>
    <w:rsid w:val="00E926A8"/>
    <w:rsid w:val="00E93A80"/>
    <w:rsid w:val="00E95F6C"/>
    <w:rsid w:val="00EA0005"/>
    <w:rsid w:val="00EB0EE7"/>
    <w:rsid w:val="00EB13F7"/>
    <w:rsid w:val="00EB3D90"/>
    <w:rsid w:val="00EB45C9"/>
    <w:rsid w:val="00EB4C67"/>
    <w:rsid w:val="00EB63D0"/>
    <w:rsid w:val="00EB7872"/>
    <w:rsid w:val="00EC0603"/>
    <w:rsid w:val="00EC1DC5"/>
    <w:rsid w:val="00EC2414"/>
    <w:rsid w:val="00EC3F27"/>
    <w:rsid w:val="00EC4F7F"/>
    <w:rsid w:val="00EC6B1E"/>
    <w:rsid w:val="00EC78AC"/>
    <w:rsid w:val="00ED2422"/>
    <w:rsid w:val="00ED46F3"/>
    <w:rsid w:val="00ED485D"/>
    <w:rsid w:val="00ED72A7"/>
    <w:rsid w:val="00EE06A3"/>
    <w:rsid w:val="00EE1183"/>
    <w:rsid w:val="00EE3676"/>
    <w:rsid w:val="00EE3D78"/>
    <w:rsid w:val="00EE5C68"/>
    <w:rsid w:val="00EE5D2F"/>
    <w:rsid w:val="00EE5F62"/>
    <w:rsid w:val="00EF3EDA"/>
    <w:rsid w:val="00EF68CD"/>
    <w:rsid w:val="00EF6A4C"/>
    <w:rsid w:val="00EF7A26"/>
    <w:rsid w:val="00F027C6"/>
    <w:rsid w:val="00F068D7"/>
    <w:rsid w:val="00F07920"/>
    <w:rsid w:val="00F0792C"/>
    <w:rsid w:val="00F07F6A"/>
    <w:rsid w:val="00F1064F"/>
    <w:rsid w:val="00F10683"/>
    <w:rsid w:val="00F127B8"/>
    <w:rsid w:val="00F130E7"/>
    <w:rsid w:val="00F157B5"/>
    <w:rsid w:val="00F16A92"/>
    <w:rsid w:val="00F170DB"/>
    <w:rsid w:val="00F2213E"/>
    <w:rsid w:val="00F250E0"/>
    <w:rsid w:val="00F25AB2"/>
    <w:rsid w:val="00F273B5"/>
    <w:rsid w:val="00F278C4"/>
    <w:rsid w:val="00F317F1"/>
    <w:rsid w:val="00F3254D"/>
    <w:rsid w:val="00F3351B"/>
    <w:rsid w:val="00F342D3"/>
    <w:rsid w:val="00F350B2"/>
    <w:rsid w:val="00F4062B"/>
    <w:rsid w:val="00F43A00"/>
    <w:rsid w:val="00F4440B"/>
    <w:rsid w:val="00F55D0B"/>
    <w:rsid w:val="00F55EFA"/>
    <w:rsid w:val="00F564F1"/>
    <w:rsid w:val="00F56BE6"/>
    <w:rsid w:val="00F57633"/>
    <w:rsid w:val="00F57CC3"/>
    <w:rsid w:val="00F60543"/>
    <w:rsid w:val="00F6495B"/>
    <w:rsid w:val="00F67CEA"/>
    <w:rsid w:val="00F7061E"/>
    <w:rsid w:val="00F715EF"/>
    <w:rsid w:val="00F7464D"/>
    <w:rsid w:val="00F74B8F"/>
    <w:rsid w:val="00F760BE"/>
    <w:rsid w:val="00F76E2E"/>
    <w:rsid w:val="00F77011"/>
    <w:rsid w:val="00F77750"/>
    <w:rsid w:val="00F81891"/>
    <w:rsid w:val="00F82B85"/>
    <w:rsid w:val="00F82E84"/>
    <w:rsid w:val="00F83259"/>
    <w:rsid w:val="00F832AF"/>
    <w:rsid w:val="00F8369C"/>
    <w:rsid w:val="00F848FC"/>
    <w:rsid w:val="00F84CBD"/>
    <w:rsid w:val="00F86D36"/>
    <w:rsid w:val="00F95CB2"/>
    <w:rsid w:val="00FA2EA9"/>
    <w:rsid w:val="00FA3B59"/>
    <w:rsid w:val="00FA5AED"/>
    <w:rsid w:val="00FA6734"/>
    <w:rsid w:val="00FA6B13"/>
    <w:rsid w:val="00FA774B"/>
    <w:rsid w:val="00FB23D0"/>
    <w:rsid w:val="00FB465F"/>
    <w:rsid w:val="00FC1D1B"/>
    <w:rsid w:val="00FC7C1B"/>
    <w:rsid w:val="00FD01B9"/>
    <w:rsid w:val="00FD122E"/>
    <w:rsid w:val="00FD2489"/>
    <w:rsid w:val="00FD6FCD"/>
    <w:rsid w:val="00FE1C06"/>
    <w:rsid w:val="00FE327A"/>
    <w:rsid w:val="00FE37AD"/>
    <w:rsid w:val="00FE46AD"/>
    <w:rsid w:val="00FE73B7"/>
    <w:rsid w:val="00FF238C"/>
    <w:rsid w:val="00FF3DB2"/>
    <w:rsid w:val="00FF42E4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243E16"/>
  <w15:docId w15:val="{2A2AC8FD-AF79-4D68-8965-2E46FE77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388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63881"/>
    <w:pPr>
      <w:spacing w:line="360" w:lineRule="auto"/>
      <w:jc w:val="both"/>
    </w:pPr>
    <w:rPr>
      <w:szCs w:val="20"/>
    </w:rPr>
  </w:style>
  <w:style w:type="paragraph" w:styleId="Tekstpodstawowy2">
    <w:name w:val="Body Text 2"/>
    <w:basedOn w:val="Normalny"/>
    <w:rsid w:val="00C63881"/>
    <w:pPr>
      <w:spacing w:line="360" w:lineRule="auto"/>
      <w:jc w:val="both"/>
    </w:pPr>
    <w:rPr>
      <w:szCs w:val="20"/>
    </w:rPr>
  </w:style>
  <w:style w:type="paragraph" w:styleId="Stopka">
    <w:name w:val="footer"/>
    <w:basedOn w:val="Normalny"/>
    <w:rsid w:val="00C63881"/>
    <w:pPr>
      <w:tabs>
        <w:tab w:val="center" w:pos="4536"/>
        <w:tab w:val="right" w:pos="9072"/>
      </w:tabs>
    </w:pPr>
    <w:rPr>
      <w:szCs w:val="20"/>
    </w:rPr>
  </w:style>
  <w:style w:type="paragraph" w:styleId="Tekstpodstawowywcity3">
    <w:name w:val="Body Text Indent 3"/>
    <w:basedOn w:val="Normalny"/>
    <w:rsid w:val="00C63881"/>
    <w:pPr>
      <w:ind w:left="426" w:hanging="426"/>
      <w:jc w:val="both"/>
    </w:pPr>
    <w:rPr>
      <w:color w:val="000000"/>
    </w:rPr>
  </w:style>
  <w:style w:type="character" w:styleId="Numerstrony">
    <w:name w:val="page number"/>
    <w:basedOn w:val="Domylnaczcionkaakapitu"/>
    <w:rsid w:val="00C63881"/>
  </w:style>
  <w:style w:type="paragraph" w:styleId="Nagwek">
    <w:name w:val="header"/>
    <w:basedOn w:val="Normalny"/>
    <w:rsid w:val="004C2EA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D19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02AB9"/>
    <w:pPr>
      <w:spacing w:after="75"/>
      <w:jc w:val="both"/>
    </w:pPr>
  </w:style>
  <w:style w:type="character" w:styleId="Odwoaniedokomentarza">
    <w:name w:val="annotation reference"/>
    <w:uiPriority w:val="99"/>
    <w:semiHidden/>
    <w:rsid w:val="00A05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05D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05D63"/>
    <w:rPr>
      <w:b/>
      <w:bCs/>
    </w:rPr>
  </w:style>
  <w:style w:type="paragraph" w:styleId="Tekstprzypisukocowego">
    <w:name w:val="endnote text"/>
    <w:basedOn w:val="Normalny"/>
    <w:semiHidden/>
    <w:rsid w:val="0093706A"/>
    <w:rPr>
      <w:sz w:val="20"/>
      <w:szCs w:val="20"/>
    </w:rPr>
  </w:style>
  <w:style w:type="character" w:styleId="Odwoanieprzypisukocowego">
    <w:name w:val="endnote reference"/>
    <w:semiHidden/>
    <w:rsid w:val="0093706A"/>
    <w:rPr>
      <w:vertAlign w:val="superscript"/>
    </w:rPr>
  </w:style>
  <w:style w:type="character" w:customStyle="1" w:styleId="TekstpodstawowyZnak">
    <w:name w:val="Tekst podstawowy Znak"/>
    <w:link w:val="Tekstpodstawowy"/>
    <w:rsid w:val="004C1DF4"/>
    <w:rPr>
      <w:sz w:val="24"/>
    </w:rPr>
  </w:style>
  <w:style w:type="character" w:customStyle="1" w:styleId="FontStyle48">
    <w:name w:val="Font Style48"/>
    <w:uiPriority w:val="99"/>
    <w:rsid w:val="006754F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ny"/>
    <w:uiPriority w:val="99"/>
    <w:rsid w:val="006754FD"/>
    <w:pPr>
      <w:widowControl w:val="0"/>
      <w:autoSpaceDE w:val="0"/>
      <w:autoSpaceDN w:val="0"/>
      <w:adjustRightInd w:val="0"/>
      <w:spacing w:line="269" w:lineRule="exact"/>
      <w:ind w:hanging="353"/>
      <w:jc w:val="both"/>
    </w:pPr>
  </w:style>
  <w:style w:type="character" w:customStyle="1" w:styleId="product-headeracc-number">
    <w:name w:val="product-header_acc-number"/>
    <w:rsid w:val="00635F36"/>
  </w:style>
  <w:style w:type="paragraph" w:styleId="Tekstpodstawowy3">
    <w:name w:val="Body Text 3"/>
    <w:basedOn w:val="Normalny"/>
    <w:link w:val="Tekstpodstawowy3Znak"/>
    <w:rsid w:val="009A148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A148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60C5C"/>
    <w:pPr>
      <w:ind w:left="708"/>
    </w:pPr>
  </w:style>
  <w:style w:type="character" w:styleId="Hipercze">
    <w:name w:val="Hyperlink"/>
    <w:rsid w:val="00F81891"/>
    <w:rPr>
      <w:color w:val="0000FF"/>
      <w:u w:val="single"/>
    </w:rPr>
  </w:style>
  <w:style w:type="paragraph" w:styleId="Poprawka">
    <w:name w:val="Revision"/>
    <w:hidden/>
    <w:uiPriority w:val="99"/>
    <w:semiHidden/>
    <w:rsid w:val="000C34D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06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BD7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7655"/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rsid w:val="00BD7655"/>
    <w:rPr>
      <w:vertAlign w:val="superscript"/>
    </w:rPr>
  </w:style>
  <w:style w:type="character" w:customStyle="1" w:styleId="TekstkomentarzaZnak">
    <w:name w:val="Tekst komentarza Znak"/>
    <w:link w:val="Tekstkomentarza"/>
    <w:uiPriority w:val="99"/>
    <w:semiHidden/>
    <w:rsid w:val="00AB0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79062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62254054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7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5793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64770567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7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fipr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zegorz.pragert@mfipr.gov.pl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justyna.potiopa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tiana.beck-sadowska@mfipr.gov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3E268-5B49-4102-8C8E-FB35A821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2887</Words>
  <Characters>18729</Characters>
  <Application>Microsoft Office Word</Application>
  <DocSecurity>0</DocSecurity>
  <Lines>156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MINISTERSTWO ROZWOJU</vt:lpstr>
      <vt:lpstr>MINISTERSTWO ROZWOJU</vt:lpstr>
    </vt:vector>
  </TitlesOfParts>
  <Company>MRR</Company>
  <LinksUpToDate>false</LinksUpToDate>
  <CharactersWithSpaces>21573</CharactersWithSpaces>
  <SharedDoc>false</SharedDoc>
  <HLinks>
    <vt:vector size="12" baseType="variant">
      <vt:variant>
        <vt:i4>1835057</vt:i4>
      </vt:variant>
      <vt:variant>
        <vt:i4>3</vt:i4>
      </vt:variant>
      <vt:variant>
        <vt:i4>0</vt:i4>
      </vt:variant>
      <vt:variant>
        <vt:i4>5</vt:i4>
      </vt:variant>
      <vt:variant>
        <vt:lpwstr>mailto:braga@i.ua</vt:lpwstr>
      </vt:variant>
      <vt:variant>
        <vt:lpwstr/>
      </vt:variant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mailto:victoria.braga@wp.pl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ROZWOJU</dc:title>
  <dc:creator>Agnieszka_Bielasinsk</dc:creator>
  <cp:lastModifiedBy>Beck-Sadowska Tatiana</cp:lastModifiedBy>
  <cp:revision>3</cp:revision>
  <cp:lastPrinted>2020-02-28T13:39:00Z</cp:lastPrinted>
  <dcterms:created xsi:type="dcterms:W3CDTF">2025-02-20T13:22:00Z</dcterms:created>
  <dcterms:modified xsi:type="dcterms:W3CDTF">2025-02-21T10:29:00Z</dcterms:modified>
</cp:coreProperties>
</file>